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5F55B" w14:textId="77777777" w:rsidR="00781E8C" w:rsidRPr="00781E8C" w:rsidRDefault="00781E8C" w:rsidP="00781E8C">
      <w:pPr>
        <w:keepNext/>
        <w:tabs>
          <w:tab w:val="left" w:pos="0"/>
        </w:tabs>
        <w:spacing w:after="0" w:line="240" w:lineRule="auto"/>
        <w:jc w:val="right"/>
        <w:outlineLvl w:val="4"/>
        <w:rPr>
          <w:rFonts w:ascii="Times New Roman" w:eastAsia="Times New Roman" w:hAnsi="Times New Roman" w:cs="Times New Roman"/>
          <w:b/>
          <w:kern w:val="0"/>
          <w:lang w:eastAsia="pl-PL"/>
          <w14:ligatures w14:val="none"/>
        </w:rPr>
      </w:pPr>
      <w:permStart w:id="1985220971" w:edGrp="everyone"/>
      <w:permEnd w:id="1985220971"/>
      <w:r w:rsidRPr="00781E8C">
        <w:rPr>
          <w:rFonts w:ascii="Times New Roman" w:eastAsia="Times New Roman" w:hAnsi="Times New Roman" w:cs="Times New Roman"/>
          <w:b/>
          <w:kern w:val="0"/>
          <w:lang w:eastAsia="pl-PL"/>
          <w14:ligatures w14:val="none"/>
        </w:rPr>
        <w:t>Załącznik nr 3 do SWZ</w:t>
      </w:r>
    </w:p>
    <w:p w14:paraId="1C127F40" w14:textId="77777777" w:rsidR="00781E8C" w:rsidRPr="00781E8C" w:rsidRDefault="00781E8C" w:rsidP="00781E8C">
      <w:pPr>
        <w:spacing w:after="0" w:line="240" w:lineRule="auto"/>
        <w:rPr>
          <w:rFonts w:ascii="Times New Roman" w:eastAsia="Times New Roman" w:hAnsi="Times New Roman" w:cs="Times New Roman"/>
          <w:kern w:val="0"/>
          <w:sz w:val="24"/>
          <w:szCs w:val="24"/>
          <w:lang w:eastAsia="pl-PL"/>
          <w14:ligatures w14:val="none"/>
        </w:rPr>
      </w:pPr>
    </w:p>
    <w:p w14:paraId="0CA86FE7" w14:textId="77777777" w:rsidR="00781E8C" w:rsidRPr="00781E8C" w:rsidRDefault="00781E8C" w:rsidP="00781E8C">
      <w:pPr>
        <w:keepNext/>
        <w:tabs>
          <w:tab w:val="left" w:pos="708"/>
        </w:tabs>
        <w:spacing w:after="0" w:line="240" w:lineRule="auto"/>
        <w:jc w:val="right"/>
        <w:outlineLvl w:val="4"/>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bCs/>
          <w:kern w:val="0"/>
          <w:lang w:eastAsia="pl-PL"/>
          <w14:ligatures w14:val="none"/>
        </w:rPr>
        <w:t>postępowanie numer</w:t>
      </w:r>
      <w:r w:rsidRPr="00781E8C">
        <w:rPr>
          <w:rFonts w:ascii="Times New Roman" w:eastAsia="Times New Roman" w:hAnsi="Times New Roman" w:cs="Times New Roman"/>
          <w:color w:val="000000"/>
          <w:kern w:val="0"/>
          <w:lang w:eastAsia="pl-PL"/>
          <w14:ligatures w14:val="none"/>
        </w:rPr>
        <w:t xml:space="preserve">: </w:t>
      </w:r>
      <w:r w:rsidRPr="00781E8C">
        <w:rPr>
          <w:rFonts w:ascii="Times New Roman" w:eastAsia="Times New Roman" w:hAnsi="Times New Roman" w:cs="Times New Roman"/>
          <w:b/>
          <w:color w:val="000000"/>
          <w:kern w:val="0"/>
          <w:lang w:eastAsia="pl-PL"/>
          <w14:ligatures w14:val="none"/>
        </w:rPr>
        <w:t>64/NT/AB/23</w:t>
      </w:r>
    </w:p>
    <w:p w14:paraId="34D9A67E" w14:textId="77777777" w:rsidR="00781E8C" w:rsidRPr="00781E8C" w:rsidRDefault="00781E8C" w:rsidP="00781E8C">
      <w:pPr>
        <w:keepNext/>
        <w:tabs>
          <w:tab w:val="left" w:pos="708"/>
        </w:tabs>
        <w:spacing w:after="0" w:line="240" w:lineRule="auto"/>
        <w:jc w:val="right"/>
        <w:outlineLvl w:val="4"/>
        <w:rPr>
          <w:rFonts w:ascii="Times New Roman" w:eastAsia="Times New Roman" w:hAnsi="Times New Roman" w:cs="Times New Roman"/>
          <w:b/>
          <w:kern w:val="0"/>
          <w:sz w:val="18"/>
          <w:szCs w:val="18"/>
          <w:lang w:eastAsia="pl-PL"/>
          <w14:ligatures w14:val="none"/>
        </w:rPr>
      </w:pPr>
    </w:p>
    <w:p w14:paraId="1CD504B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i/>
          <w:kern w:val="0"/>
          <w:sz w:val="32"/>
          <w:szCs w:val="32"/>
          <w:lang w:eastAsia="pl-PL"/>
          <w14:ligatures w14:val="none"/>
        </w:rPr>
      </w:pPr>
      <w:r w:rsidRPr="00781E8C">
        <w:rPr>
          <w:rFonts w:ascii="Times New Roman" w:eastAsia="Times New Roman" w:hAnsi="Times New Roman" w:cs="Times New Roman"/>
          <w:b/>
          <w:i/>
          <w:kern w:val="0"/>
          <w:sz w:val="32"/>
          <w:szCs w:val="32"/>
          <w:lang w:eastAsia="pl-PL"/>
          <w14:ligatures w14:val="none"/>
        </w:rPr>
        <w:t>(proszę nie załączać projektu umowy do oferty)</w:t>
      </w:r>
    </w:p>
    <w:p w14:paraId="3323C61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p>
    <w:p w14:paraId="7E741F3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Projekt Umowy</w:t>
      </w:r>
    </w:p>
    <w:p w14:paraId="47DFB67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Na każde zadanie zostanie podpisana osobna umowa</w:t>
      </w:r>
    </w:p>
    <w:p w14:paraId="6C68A3F6"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05670A4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zawarta w dniu ___________________ w Warszawie pomiędzy:</w:t>
      </w:r>
    </w:p>
    <w:p w14:paraId="5D032894"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D38923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Miejskimi Zakładami Autobusowymi Spółka z ograniczoną odpowiedzialnością z siedzibą w Warszawie, przy ul. Włościańskiej 52, 01-710 Warszawa wpisaną do rejestru przedsiębiorców prowadzonego przez Sąd Rejonowy dla m. st. Warszawy XIV Wydział Gospodarczy Krajowego Rejestru Sądowego pod numerem KRS 0000146125; o kapitale zakładowym: 566.758.000,00 zł.; NIP 525-22-56-730; REGON 015314853;</w:t>
      </w:r>
    </w:p>
    <w:p w14:paraId="5E4E9A74"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zwaną dalej „Zamawiającym”, w imieniu i na rzecz której działają:</w:t>
      </w:r>
    </w:p>
    <w:p w14:paraId="088836C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b/>
      </w:r>
    </w:p>
    <w:p w14:paraId="6CA918B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Prezes Zarządu,</w:t>
      </w:r>
    </w:p>
    <w:p w14:paraId="2E265B2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__________________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Członek Zarządu,</w:t>
      </w:r>
    </w:p>
    <w:p w14:paraId="1083E161"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w:t>
      </w:r>
    </w:p>
    <w:p w14:paraId="2E6A038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(dla spółek) __________ z siedzibą w ______________, przy ul. _____________ wpisaną do ______, pod numerem __________ kapitał zakładowy _____________NIP _________; REGON ____________;</w:t>
      </w:r>
    </w:p>
    <w:p w14:paraId="34164236" w14:textId="77777777" w:rsidR="00781E8C" w:rsidRPr="00781E8C" w:rsidRDefault="00781E8C" w:rsidP="00287408">
      <w:pPr>
        <w:spacing w:after="0" w:line="240" w:lineRule="auto"/>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(dla osób fizycznych) Panem/Panią ____, zamieszkałym w ______ przy ul. ____; Pesel _____; prowadzącym działalność gospodarczą pod firmą: ____; adres głównego miejsca wykonywania działalności gospodarczej: ____; wpisanym do Centralnej Ewidencji i Informacji o Działalności Gospodarczej Rzeczypospolitej Polskiej: NIP ___; REGON ____ </w:t>
      </w:r>
    </w:p>
    <w:p w14:paraId="54F6E83C"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zwanym/zwaną dalej ”Wykonawcą”, w imieniu i na rzecz którego działa*/działają*:</w:t>
      </w:r>
    </w:p>
    <w:p w14:paraId="1F381EBD"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p>
    <w:p w14:paraId="4700037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6690C42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 łącznie zwanych dalej „Stronami”, a każde z osobna „Stroną”.</w:t>
      </w:r>
    </w:p>
    <w:p w14:paraId="5AC26F5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70369F57"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Zważywszy, że:</w:t>
      </w:r>
    </w:p>
    <w:p w14:paraId="7A8BD007" w14:textId="25DEB4A4"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działając w trybie przetargu nieograniczonego prowadzonego w oparciu o ustawę </w:t>
      </w:r>
      <w:r w:rsidRPr="00781E8C">
        <w:rPr>
          <w:rFonts w:ascii="Times New Roman" w:eastAsia="Times New Roman" w:hAnsi="Times New Roman" w:cs="Times New Roman"/>
          <w:kern w:val="0"/>
          <w:lang w:eastAsia="pl-PL"/>
          <w14:ligatures w14:val="none"/>
        </w:rPr>
        <w:br/>
      </w:r>
      <w:r>
        <w:br/>
      </w:r>
      <w:r w:rsidRPr="00781E8C">
        <w:rPr>
          <w:rFonts w:ascii="Times New Roman" w:eastAsia="Times New Roman" w:hAnsi="Times New Roman" w:cs="Times New Roman"/>
          <w:kern w:val="0"/>
          <w:lang w:eastAsia="pl-PL"/>
          <w14:ligatures w14:val="none"/>
        </w:rPr>
        <w:t xml:space="preserve">z dnia 11 września 2019 r. Prawo zamówień publicznych, Zamawiający udzielił Wykonawcy zamówienia, </w:t>
      </w:r>
      <w:r w:rsidRPr="00781E8C">
        <w:rPr>
          <w:rFonts w:ascii="Times New Roman" w:eastAsia="Times New Roman" w:hAnsi="Times New Roman" w:cs="Times New Roman"/>
          <w:kern w:val="0"/>
          <w:lang w:eastAsia="pl-PL"/>
          <w14:ligatures w14:val="none"/>
        </w:rPr>
        <w:br/>
        <w:t xml:space="preserve">i w konsekwencji zostaje zawarta umowa, zwana dalej: </w:t>
      </w:r>
      <w:r w:rsidRPr="1D9C7C5E">
        <w:rPr>
          <w:rFonts w:ascii="Times New Roman" w:eastAsia="Times New Roman" w:hAnsi="Times New Roman" w:cs="Times New Roman"/>
          <w:b/>
          <w:bCs/>
          <w:kern w:val="0"/>
          <w:lang w:eastAsia="pl-PL"/>
          <w14:ligatures w14:val="none"/>
        </w:rPr>
        <w:t>„Umową”</w:t>
      </w:r>
      <w:r w:rsidRPr="00781E8C">
        <w:rPr>
          <w:rFonts w:ascii="Times New Roman" w:eastAsia="Times New Roman" w:hAnsi="Times New Roman" w:cs="Times New Roman"/>
          <w:kern w:val="0"/>
          <w:lang w:eastAsia="pl-PL"/>
          <w14:ligatures w14:val="none"/>
        </w:rPr>
        <w:t>, o następującej treści:</w:t>
      </w:r>
    </w:p>
    <w:p w14:paraId="60B88D75" w14:textId="77777777" w:rsidR="00781E8C" w:rsidRPr="00781E8C" w:rsidRDefault="00781E8C" w:rsidP="00781E8C">
      <w:pPr>
        <w:spacing w:before="120" w:after="0" w:line="240" w:lineRule="auto"/>
        <w:jc w:val="center"/>
        <w:rPr>
          <w:rFonts w:ascii="Cambria" w:eastAsia="Times New Roman" w:hAnsi="Cambria" w:cs="Times New Roman"/>
          <w:b/>
          <w:kern w:val="0"/>
          <w:szCs w:val="24"/>
          <w:lang w:eastAsia="pl-PL"/>
          <w14:ligatures w14:val="none"/>
        </w:rPr>
      </w:pPr>
      <w:r w:rsidRPr="00781E8C">
        <w:rPr>
          <w:rFonts w:ascii="Times New Roman" w:eastAsia="Times New Roman" w:hAnsi="Times New Roman" w:cs="Times New Roman"/>
          <w:b/>
          <w:kern w:val="0"/>
          <w:szCs w:val="24"/>
          <w:lang w:eastAsia="pl-PL"/>
          <w14:ligatures w14:val="none"/>
        </w:rPr>
        <w:t>§</w:t>
      </w:r>
      <w:r w:rsidRPr="00781E8C">
        <w:rPr>
          <w:rFonts w:ascii="Cambria" w:eastAsia="Times New Roman" w:hAnsi="Cambria" w:cs="Times New Roman"/>
          <w:b/>
          <w:kern w:val="0"/>
          <w:szCs w:val="24"/>
          <w:lang w:eastAsia="pl-PL"/>
          <w14:ligatures w14:val="none"/>
        </w:rPr>
        <w:t>1</w:t>
      </w:r>
    </w:p>
    <w:p w14:paraId="2317B785" w14:textId="77777777" w:rsidR="00781E8C" w:rsidRPr="00781E8C" w:rsidRDefault="00781E8C" w:rsidP="00781E8C">
      <w:pPr>
        <w:keepNext/>
        <w:spacing w:before="120" w:after="0" w:line="240" w:lineRule="auto"/>
        <w:jc w:val="center"/>
        <w:outlineLvl w:val="7"/>
        <w:rPr>
          <w:rFonts w:ascii="Cambria" w:eastAsia="Times New Roman" w:hAnsi="Cambria" w:cs="Times New Roman"/>
          <w:b/>
          <w:kern w:val="0"/>
          <w:szCs w:val="20"/>
          <w:u w:val="single"/>
          <w:lang w:eastAsia="pl-PL"/>
          <w14:ligatures w14:val="none"/>
        </w:rPr>
      </w:pPr>
      <w:r w:rsidRPr="00781E8C">
        <w:rPr>
          <w:rFonts w:ascii="Cambria" w:eastAsia="Times New Roman" w:hAnsi="Cambria" w:cs="Times New Roman"/>
          <w:b/>
          <w:kern w:val="0"/>
          <w:szCs w:val="20"/>
          <w:u w:val="single"/>
          <w:lang w:eastAsia="pl-PL"/>
          <w14:ligatures w14:val="none"/>
        </w:rPr>
        <w:t>Przedmiot Umowy</w:t>
      </w:r>
    </w:p>
    <w:p w14:paraId="5FE82003"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w:t>
      </w:r>
    </w:p>
    <w:p w14:paraId="672103DB" w14:textId="4AD61459" w:rsidR="00781E8C" w:rsidRDefault="00781E8C" w:rsidP="00781E8C">
      <w:pPr>
        <w:spacing w:before="120" w:after="0" w:line="240" w:lineRule="auto"/>
        <w:ind w:firstLine="360"/>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sztuk  elektrycznych autobusów miejskich klasy maxi</w:t>
      </w:r>
      <w:r w:rsidR="008F3FEF">
        <w:rPr>
          <w:rFonts w:ascii="Times New Roman" w:eastAsia="Times New Roman" w:hAnsi="Times New Roman" w:cs="Times New Roman"/>
          <w:kern w:val="0"/>
          <w:lang w:eastAsia="pl-PL"/>
          <w14:ligatures w14:val="none"/>
        </w:rPr>
        <w:t>/mega</w:t>
      </w:r>
      <w:r w:rsidRPr="00781E8C">
        <w:rPr>
          <w:rFonts w:ascii="Times New Roman" w:eastAsia="Times New Roman" w:hAnsi="Times New Roman" w:cs="Times New Roman"/>
          <w:kern w:val="0"/>
          <w:lang w:eastAsia="pl-PL"/>
          <w14:ligatures w14:val="none"/>
        </w:rPr>
        <w:t xml:space="preserve"> typu: </w:t>
      </w: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bCs/>
          <w:kern w:val="0"/>
          <w:lang w:eastAsia="pl-PL"/>
          <w14:ligatures w14:val="none"/>
        </w:rPr>
        <w:t>,</w:t>
      </w:r>
    </w:p>
    <w:p w14:paraId="35D0A617" w14:textId="77777777" w:rsidR="00D72E39" w:rsidRPr="00781E8C" w:rsidRDefault="00D72E39" w:rsidP="00194E66">
      <w:pPr>
        <w:spacing w:before="120" w:after="0" w:line="240" w:lineRule="auto"/>
        <w:jc w:val="both"/>
        <w:rPr>
          <w:rFonts w:ascii="Times New Roman" w:eastAsia="Times New Roman" w:hAnsi="Times New Roman" w:cs="Times New Roman"/>
          <w:kern w:val="0"/>
          <w:lang w:eastAsia="pl-PL"/>
          <w14:ligatures w14:val="none"/>
        </w:rPr>
      </w:pPr>
    </w:p>
    <w:p w14:paraId="789DD08E" w14:textId="77777777" w:rsidR="00781E8C" w:rsidRPr="00781E8C" w:rsidRDefault="00781E8C" w:rsidP="00781E8C">
      <w:pPr>
        <w:spacing w:before="120" w:after="0" w:line="240" w:lineRule="auto"/>
        <w:ind w:firstLine="360"/>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bCs/>
          <w:kern w:val="0"/>
          <w:lang w:eastAsia="pl-PL"/>
          <w14:ligatures w14:val="none"/>
        </w:rPr>
        <w:t xml:space="preserve">zwanych dalej autobusami lub „przedmiotem umowy”. </w:t>
      </w:r>
    </w:p>
    <w:p w14:paraId="5956DC48"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 autobusów fabrycznie nowych, tj. wyprodukowanych nie wcześniej niż 6 miesięcy przed ustalonym Umową terminem odbioru i o przebiegu, wg licznika, w momencie podstawienia do odbioru, nie większym niż 500 kilometrów.</w:t>
      </w:r>
    </w:p>
    <w:p w14:paraId="744DAA5E"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2"/>
      </w:r>
      <w:r w:rsidRPr="00781E8C">
        <w:rPr>
          <w:rFonts w:ascii="Times New Roman" w:eastAsia="Times New Roman" w:hAnsi="Times New Roman" w:cs="Times New Roman"/>
          <w:kern w:val="0"/>
          <w:lang w:eastAsia="pl-PL"/>
          <w14:ligatures w14:val="none"/>
        </w:rPr>
        <w:t xml:space="preserve"> każdego typu przebieg do 5.000 km.</w:t>
      </w:r>
    </w:p>
    <w:p w14:paraId="628DCDC9"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3"/>
      </w:r>
      <w:r w:rsidRPr="00781E8C">
        <w:rPr>
          <w:rFonts w:ascii="Times New Roman" w:eastAsia="Times New Roman" w:hAnsi="Times New Roman" w:cs="Times New Roman"/>
          <w:kern w:val="0"/>
          <w:lang w:eastAsia="pl-PL"/>
          <w14:ligatures w14:val="none"/>
        </w:rPr>
        <w:t xml:space="preserve"> każdego typu przebieg do 2.000 km.</w:t>
      </w:r>
    </w:p>
    <w:p w14:paraId="751C78C0"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zaakceptuje przebieg każdego autobusu, o którym mowa w ust. 2, większy niż 500  km, o ile będzie to spowodowane lokalizacją fabryki producenta poza granicami Rzeczpospolitej Polskiej oraz wyborem przez Wykonawcę, jako formy transportu autobusów, samodzielnego ich przejazdu z fabryki do miejsca odbioru. Powiększenie z tego tytułu przebiegu autobusu ponad 500 km musi wynikać z odległości pomiędzy fabryką a miejscem na terytorium Rzeczpospolitej Polskiej, wyznaczonym jako miejsce odbioru autobusu, ale nie może przekraczać 2.000 km (łącznie przebieg nie może przekraczać 2.500 km). Jeżeli miejsce odbioru autobusów zlokalizowane będzie w odległości nie większej niż 50 km od granic Warszawy przebieg może być większy o 500 km (łącznie nie może przekraczać 3.000 km).</w:t>
      </w:r>
    </w:p>
    <w:p w14:paraId="60514AB2" w14:textId="77777777" w:rsidR="00781E8C" w:rsidRPr="00781E8C" w:rsidRDefault="00781E8C" w:rsidP="00781E8C">
      <w:pPr>
        <w:numPr>
          <w:ilvl w:val="0"/>
          <w:numId w:val="8"/>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oświadcza, że każdy autobus objęty Umową będzie w pełni sprawny oraz będzie posiadał kompletację i parametry techniczne identyczne oraz zgodne z dokumentacją techniczną, Świadectwem homologacji typu pojazdu i Protokółem uzgodnień szczegółowych, stanowiącymi załączniki nr 1, nr 2 i nr 5 do Umowy. </w:t>
      </w:r>
    </w:p>
    <w:p w14:paraId="29AB6CB3" w14:textId="77777777" w:rsidR="00781E8C" w:rsidRPr="00781E8C" w:rsidRDefault="00781E8C" w:rsidP="00781E8C">
      <w:pPr>
        <w:tabs>
          <w:tab w:val="num" w:pos="360"/>
        </w:tabs>
        <w:spacing w:before="120" w:after="0" w:line="240" w:lineRule="auto"/>
        <w:ind w:left="426"/>
        <w:jc w:val="both"/>
        <w:rPr>
          <w:rFonts w:ascii="Times New Roman" w:eastAsia="Times New Roman" w:hAnsi="Times New Roman" w:cs="Times New Roman"/>
          <w:b/>
          <w:color w:val="FF0000"/>
          <w:kern w:val="0"/>
          <w:lang w:eastAsia="pl-PL"/>
          <w14:ligatures w14:val="none"/>
        </w:rPr>
      </w:pPr>
    </w:p>
    <w:p w14:paraId="3075E74B"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§2</w:t>
      </w:r>
    </w:p>
    <w:p w14:paraId="3637010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Wartość Umowy, warunki płatności</w:t>
      </w:r>
    </w:p>
    <w:p w14:paraId="772F9979"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Cena jednostkowa za każdą sztukę autobusu określonego w §1,  wynosi netto ............................... PLN, słownie PLN: .......................................................................................... + podatek VAT ............................ PLN, słownie PLN: ......................................................................................, razem brutto ............................... PLN, słownie PLN: ..........................................................................</w:t>
      </w:r>
    </w:p>
    <w:p w14:paraId="781FA3AD"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Całkowita wartość Umowy wynosi netto ................... PLN, słownie PLN: ......................................  + podatek VAT ............ PLN, słownie PLN: ..................................................................; razem brutto .................... PLN, słownie PLN: ......................................................................</w:t>
      </w:r>
    </w:p>
    <w:p w14:paraId="70D71343"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Cena, o której mowa w ust. 2, obejmuje wszelkie koszty Wykonawcy wynikające z wymagań określonych w niniejszej Umowie, w tym koszty związane z udzieleniem gwarancji jakości, koszty transportu autobusów do miejsca odbioru, szkolenia pracowników Zamawiającego, opracowania i dostarczenia dokumentacji technicznej autobusów oraz wyposażenia. </w:t>
      </w:r>
    </w:p>
    <w:p w14:paraId="060AF571"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Zapłata za dostarczone autobusy </w:t>
      </w:r>
      <w:r w:rsidRPr="00781E8C">
        <w:rPr>
          <w:rFonts w:ascii="Times New Roman" w:eastAsia="Times New Roman" w:hAnsi="Times New Roman" w:cs="Times New Roman"/>
          <w:bCs/>
          <w:kern w:val="0"/>
          <w:lang w:eastAsia="pl-PL"/>
          <w14:ligatures w14:val="none"/>
        </w:rPr>
        <w:t>zostanie dokonana po odbiorze każdego autobusu, w ciągu 30 dni licząc od dnia otrzymania przez Zamawiającego prawidłowo wystawionej faktury VAT, wystawionej nie wcześniej niż w dniu podpisania protokołu zdawczo-odbiorczego.</w:t>
      </w:r>
    </w:p>
    <w:p w14:paraId="6D76AC84"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Faktury VAT za dostarczane autobusy będą wystawiane przez Wykonawcę oddzielnie na każdy autobus oraz przekazywane Zamawiającemu, łącznie z protokołem odbioru, po odbiorze każdego autobusu. </w:t>
      </w:r>
    </w:p>
    <w:p w14:paraId="7CC53431"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zapłaci należności wynikające z Umowy przelewem na rachunek bankowy Wykonawcy, nr ......................... w Banku .........................., lub w przypadku dokonania cesji wierzytelności na rachunek bankowy zgodny z umową cesji i wskazany na każdej z dostarczanych faktur VAT, zgodnie z terminem płatności, o którym mowa w ust. 4.  </w:t>
      </w:r>
    </w:p>
    <w:p w14:paraId="34703FE7"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Zapłata uważana będzie za dokonaną z chwilą obciążenia rachunku bankowego Zamawiającego.</w:t>
      </w:r>
    </w:p>
    <w:p w14:paraId="51503D62" w14:textId="77777777" w:rsidR="00781E8C" w:rsidRPr="00781E8C" w:rsidRDefault="00781E8C" w:rsidP="00781E8C">
      <w:pPr>
        <w:numPr>
          <w:ilvl w:val="0"/>
          <w:numId w:val="3"/>
        </w:numPr>
        <w:autoSpaceDE w:val="0"/>
        <w:autoSpaceDN w:val="0"/>
        <w:adjustRightInd w:val="0"/>
        <w:spacing w:before="120" w:after="0" w:line="240" w:lineRule="auto"/>
        <w:ind w:left="357" w:hanging="35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bez uprzedniej pisemnej zgody Zamawiającego nie może dokonać cesji wierzytelności należności wynikających z tytułu realizacji niniejszej Umowy na żaden podmiot, w tym na banki, </w:t>
      </w:r>
      <w:r w:rsidRPr="00781E8C">
        <w:rPr>
          <w:rFonts w:ascii="Times New Roman" w:eastAsia="Times New Roman" w:hAnsi="Times New Roman" w:cs="Times New Roman"/>
          <w:kern w:val="0"/>
          <w:lang w:eastAsia="pl-PL"/>
          <w14:ligatures w14:val="none"/>
        </w:rPr>
        <w:lastRenderedPageBreak/>
        <w:t xml:space="preserve">firmy ubezpieczeniowe, inne podmioty gospodarcze czy osoby fizyczne lub prawne. Łączna wysokość ewentualnych cesji nie może być wyższa niż 90% całkowitej wartości Umowy. </w:t>
      </w:r>
    </w:p>
    <w:p w14:paraId="0E4FC8D9"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oświadcza, że:</w:t>
      </w:r>
    </w:p>
    <w:p w14:paraId="25D8E40E"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posiada status czynnego podatnika VAT,</w:t>
      </w:r>
    </w:p>
    <w:p w14:paraId="0CB1C1E9"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numer jego rachunku rozliczeniowego widnieje w wykazie podmiotów zarejestrowanych jako podatnicy VAT, niezarejestrowanych oraz wykreślonych i przywróconych do rejestru VAT tj. w tzw. Białej liście podatników VAT, </w:t>
      </w:r>
    </w:p>
    <w:p w14:paraId="1A68AC7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swoje zobowiązania podatkowe deklaruje i reguluje zgodnie z obowiązującym w tym zakresie prawem i w chwili podpisywania niniejszej umowy nie ma żadnych zaległości w uiszczaniu należnych podatków, w tym podatku VAT.</w:t>
      </w:r>
    </w:p>
    <w:p w14:paraId="3CABFF48"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zobowiązuje się ciążące na nim zobowiązania podatkowe regulować zgodnie z obowiązującym w tym zakresie prawem.</w:t>
      </w:r>
    </w:p>
    <w:p w14:paraId="2D6D48A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Zamawiający jest uprawniony do odstąpienia od Umowy w przypadkach gdy:</w:t>
      </w:r>
    </w:p>
    <w:p w14:paraId="5488B376"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zajdzie uzasadnione przypuszczenie, że Wykonawca nie przestrzega obowiązujących przepisów dotyczących regulowania zobowiązań podatkowych, w szczególności z tytułu podatku VAT,</w:t>
      </w:r>
    </w:p>
    <w:p w14:paraId="1B59A7B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złożył nieprawdziwe oświadczenia, o którym mowa w ust. 7 powyżej,</w:t>
      </w:r>
    </w:p>
    <w:p w14:paraId="5982BB0A"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wyniku przeprowadzonej przez Zamawiającego oceny Wykonawcy, zostanie on uznany za podmiot, który uczestniczy w procedurze wyłudzania podatku od towarów i usług lub Zamawiający poweźmie w tym zakresie uzasadnione podejrzenie.</w:t>
      </w:r>
    </w:p>
    <w:p w14:paraId="074E6001" w14:textId="77777777" w:rsidR="00781E8C" w:rsidRPr="00781E8C" w:rsidRDefault="00781E8C" w:rsidP="00781E8C">
      <w:pPr>
        <w:numPr>
          <w:ilvl w:val="0"/>
          <w:numId w:val="3"/>
        </w:numPr>
        <w:tabs>
          <w:tab w:val="clear" w:pos="360"/>
          <w:tab w:val="num" w:pos="426"/>
        </w:tabs>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Złożenie oświadczenia o odstąpieniu od Umowy, o którym mowa w ust. 9 powyżej, wymaga pod rygorem nieważności zachowania formy pisemnej i doręczenia drugiej Stronie, przy czym oświadczenie to jest skuteczne od następnego dnia po jego doręczeniu. Zamawiającemu przysługuje prawo odstąpienia od Umowy w ciągu 21 dni od dnia powzięcia wiadomości o zaistnieniu przyczyny stanowiącej przesłankę realizacji prawa odstąpienia.</w:t>
      </w:r>
    </w:p>
    <w:p w14:paraId="64C5B30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Zważywszy na ryzyka związane z procederem wyłudzenia podatku od towarów i usług, Strony postanawiają, że Wykonawca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t>
      </w:r>
    </w:p>
    <w:p w14:paraId="0F71AA8D" w14:textId="0ABAAB23"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W przypadku wystąpienia do Zamawiającego przez organy skarbowe z jakimikolwiek wezwaniami do wypełnienia obowiązków podatkowych wynikających z działania lub zaniechania </w:t>
      </w:r>
      <w:del w:id="0" w:author="Adam Bartosinski" w:date="2024-10-01T08:05:00Z" w16du:dateUtc="2024-10-01T06:05:00Z">
        <w:r w:rsidRPr="00781E8C" w:rsidDel="004F33BC">
          <w:rPr>
            <w:rFonts w:ascii="Times New Roman" w:eastAsia="Times New Roman" w:hAnsi="Times New Roman" w:cs="Times New Roman"/>
            <w:color w:val="000000"/>
            <w:kern w:val="0"/>
            <w:lang w:eastAsia="pl-PL"/>
            <w14:ligatures w14:val="none"/>
          </w:rPr>
          <w:delText xml:space="preserve">Zleceniobiorcy </w:delText>
        </w:r>
      </w:del>
      <w:ins w:id="1" w:author="Adam Bartosinski" w:date="2024-10-01T08:05:00Z" w16du:dateUtc="2024-10-01T06:05:00Z">
        <w:r w:rsidR="004F33BC">
          <w:rPr>
            <w:rFonts w:ascii="Times New Roman" w:eastAsia="Times New Roman" w:hAnsi="Times New Roman" w:cs="Times New Roman"/>
            <w:color w:val="000000"/>
            <w:kern w:val="0"/>
            <w:lang w:eastAsia="pl-PL"/>
            <w14:ligatures w14:val="none"/>
          </w:rPr>
          <w:t>Wykonawcy</w:t>
        </w:r>
        <w:r w:rsidR="004F33BC" w:rsidRPr="00781E8C">
          <w:rPr>
            <w:rFonts w:ascii="Times New Roman" w:eastAsia="Times New Roman" w:hAnsi="Times New Roman" w:cs="Times New Roman"/>
            <w:color w:val="000000"/>
            <w:kern w:val="0"/>
            <w:lang w:eastAsia="pl-PL"/>
            <w14:ligatures w14:val="none"/>
          </w:rPr>
          <w:t xml:space="preserve"> </w:t>
        </w:r>
      </w:ins>
      <w:r w:rsidRPr="00781E8C">
        <w:rPr>
          <w:rFonts w:ascii="Times New Roman" w:eastAsia="Times New Roman" w:hAnsi="Times New Roman" w:cs="Times New Roman"/>
          <w:color w:val="000000"/>
          <w:kern w:val="0"/>
          <w:lang w:eastAsia="pl-PL"/>
          <w14:ligatures w14:val="none"/>
        </w:rPr>
        <w:t>lub jego dostawców oraz podwykonawców, Wykonawca zobowiązuje się do całkowitego zaspokojenia ewentualnych zobowiązań Zamawiającego wobec organów skarbowych z tego tytułu, na pierwsze wezwanie Zamawiającego.</w:t>
      </w:r>
    </w:p>
    <w:p w14:paraId="16A88DA3"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Wykonawca jest zobowiązany do pisemnego poinformowania Zamawiającego o wszelkich zmianach jego statusu VAT w trakcie trwania Umowy tj. o rezygnacji ze statusu czynnego podatnika VAT lub wykreślenia go z listy podatników VAT czynnych przez organ podatkowy, najpóźniej w ciągu 2 dni roboczych od zaistnienia tego zdarzenia. </w:t>
      </w:r>
    </w:p>
    <w:p w14:paraId="5B4E5259"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złożenia przez Wykonawcę nieprawdziwych oświadczeń lub dokumentów związanych z zawarciem niniejszej umowy, bądź niewykonywania lub nienależytego wykonywania zobowiązań podatkowych, Zamawiający niezależnie od uprawnienia do odstąpienia od Umowy, o którym mowa w ust. 9, ma prawo żądać od Wykonawcy zapłaty kary umownej w wysokości 1 % wynagrodzenia Wykonawcy, o którym mowa w § 2 ust. 2 Umowy.</w:t>
      </w:r>
    </w:p>
    <w:p w14:paraId="66B9F9A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Zamawiający jest uprawniony do potrącenia kary umownej z wynagrodzenia Wykonawcy, a jeżeli to nie będzie możliwe Wykonawca zobowiązany będzie do zapłaty kary w terminie 30 dni od daty otrzymania wezwania w formie noty księgowej.</w:t>
      </w:r>
    </w:p>
    <w:p w14:paraId="07AB1C91"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Zamawiający oraz Wykonawca na podstawie art. 4 c ustawy o przeciwdziałaniu nadmiernym opóźnieniom w transakcjach handlowych oświadczają, iż posiadają status „dużego przedsiębiorcy” </w:t>
      </w:r>
      <w:r w:rsidRPr="00781E8C">
        <w:rPr>
          <w:rFonts w:ascii="Times New Roman" w:eastAsia="Times New Roman" w:hAnsi="Times New Roman" w:cs="Times New Roman"/>
          <w:kern w:val="0"/>
          <w:lang w:eastAsia="pl-PL"/>
          <w14:ligatures w14:val="none"/>
        </w:rPr>
        <w:br/>
        <w:t>w rozumieniu art. 4 pkt 6 przedmiotowej ustawy.</w:t>
      </w:r>
    </w:p>
    <w:p w14:paraId="4A739030" w14:textId="77777777" w:rsidR="00781E8C" w:rsidRPr="00781E8C" w:rsidRDefault="00781E8C" w:rsidP="00781E8C">
      <w:p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p>
    <w:p w14:paraId="4E6F4D0A"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§3</w:t>
      </w:r>
    </w:p>
    <w:p w14:paraId="1EEB5D0A"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Dostawa autobusów</w:t>
      </w:r>
    </w:p>
    <w:p w14:paraId="465D0B65" w14:textId="77777777" w:rsidR="00781E8C" w:rsidRPr="00781E8C" w:rsidRDefault="00781E8C" w:rsidP="00781E8C">
      <w:pPr>
        <w:numPr>
          <w:ilvl w:val="0"/>
          <w:numId w:val="4"/>
        </w:numPr>
        <w:spacing w:before="120" w:after="24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Dostawa autobusów nastąpi partiami, zgodnie z poniższym harmonogramem: </w:t>
      </w:r>
    </w:p>
    <w:tbl>
      <w:tblPr>
        <w:tblW w:w="0" w:type="auto"/>
        <w:tblInd w:w="1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2"/>
        <w:gridCol w:w="2462"/>
        <w:gridCol w:w="2790"/>
      </w:tblGrid>
      <w:tr w:rsidR="00781E8C" w:rsidRPr="00781E8C" w14:paraId="755BE4B3" w14:textId="77777777">
        <w:tc>
          <w:tcPr>
            <w:tcW w:w="1642" w:type="dxa"/>
            <w:vAlign w:val="center"/>
          </w:tcPr>
          <w:p w14:paraId="7A8AF575"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nr partii dostawy</w:t>
            </w:r>
          </w:p>
        </w:tc>
        <w:tc>
          <w:tcPr>
            <w:tcW w:w="2462" w:type="dxa"/>
            <w:vAlign w:val="center"/>
          </w:tcPr>
          <w:p w14:paraId="3FF78C8E"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liczba autobusów [szt.]</w:t>
            </w:r>
          </w:p>
        </w:tc>
        <w:tc>
          <w:tcPr>
            <w:tcW w:w="2790" w:type="dxa"/>
            <w:vAlign w:val="center"/>
          </w:tcPr>
          <w:p w14:paraId="16D7F197"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termin dostawy</w:t>
            </w:r>
            <w:r w:rsidRPr="00781E8C">
              <w:rPr>
                <w:rFonts w:ascii="Times New Roman" w:eastAsia="Times New Roman" w:hAnsi="Times New Roman" w:cs="Times New Roman"/>
                <w:kern w:val="0"/>
                <w:vertAlign w:val="superscript"/>
                <w:lang w:eastAsia="pl-PL"/>
                <w14:ligatures w14:val="none"/>
              </w:rPr>
              <w:footnoteReference w:id="4"/>
            </w:r>
            <w:r w:rsidRPr="00781E8C">
              <w:rPr>
                <w:rFonts w:ascii="Times New Roman" w:eastAsia="Times New Roman" w:hAnsi="Times New Roman" w:cs="Times New Roman"/>
                <w:kern w:val="0"/>
                <w:lang w:eastAsia="pl-PL"/>
                <w14:ligatures w14:val="none"/>
              </w:rPr>
              <w:t xml:space="preserve"> wg oferty</w:t>
            </w:r>
          </w:p>
        </w:tc>
      </w:tr>
      <w:tr w:rsidR="00781E8C" w:rsidRPr="00781E8C" w14:paraId="4DACBDBD" w14:textId="77777777">
        <w:tc>
          <w:tcPr>
            <w:tcW w:w="1642" w:type="dxa"/>
            <w:vAlign w:val="center"/>
          </w:tcPr>
          <w:p w14:paraId="6161A5BB"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7A1FD6C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327F0342"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p>
        </w:tc>
      </w:tr>
      <w:tr w:rsidR="00781E8C" w:rsidRPr="00781E8C" w14:paraId="352DE68C" w14:textId="77777777">
        <w:tc>
          <w:tcPr>
            <w:tcW w:w="1642" w:type="dxa"/>
            <w:vAlign w:val="center"/>
          </w:tcPr>
          <w:p w14:paraId="76F7CF6D"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1BDD8BA6"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1D432D4F"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r w:rsidR="00781E8C" w:rsidRPr="00781E8C" w14:paraId="5F97BD0A" w14:textId="77777777">
        <w:tc>
          <w:tcPr>
            <w:tcW w:w="1642" w:type="dxa"/>
            <w:vAlign w:val="center"/>
          </w:tcPr>
          <w:p w14:paraId="3CF2613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462" w:type="dxa"/>
          </w:tcPr>
          <w:p w14:paraId="3987C149"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280EEC9B"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bl>
    <w:p w14:paraId="5B3C1474" w14:textId="78A84F56" w:rsidR="00781E8C" w:rsidRPr="00781E8C" w:rsidRDefault="00781E8C" w:rsidP="00781E8C">
      <w:pPr>
        <w:numPr>
          <w:ilvl w:val="0"/>
          <w:numId w:val="4"/>
        </w:numPr>
        <w:spacing w:before="24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Dostawę partii uznaje się za dokonaną w momencie odbioru przez Zamawiającego ostatniego autobusu z danej partii dostawy. Fakt odbioru (podpisania protokołu zdawczo-odbiorczego) jakiegokolwiek autobusu z danej partii po terminie dostawy, określonym dla danej partii autobusów w harmonogramie podanym w ust. 1 będzie stanowić podstawę do naliczenia kary umownej za zwłokę w dostarczeniu danej partii autobusów, w sposób ustalony w §5 ust. 1.2, chyba że zwłoka w odbiorze będzie wynikał</w:t>
      </w:r>
      <w:r w:rsidR="6ABC6C4A" w:rsidRPr="00781E8C">
        <w:rPr>
          <w:rFonts w:ascii="Times New Roman" w:eastAsia="Times New Roman" w:hAnsi="Times New Roman" w:cs="Times New Roman"/>
          <w:kern w:val="0"/>
          <w:lang w:eastAsia="pl-PL"/>
          <w14:ligatures w14:val="none"/>
        </w:rPr>
        <w:t>a</w:t>
      </w:r>
      <w:r w:rsidRPr="00781E8C">
        <w:rPr>
          <w:rFonts w:ascii="Times New Roman" w:eastAsia="Times New Roman" w:hAnsi="Times New Roman" w:cs="Times New Roman"/>
          <w:kern w:val="0"/>
          <w:lang w:eastAsia="pl-PL"/>
          <w14:ligatures w14:val="none"/>
        </w:rPr>
        <w:t xml:space="preserve"> z przyczyn, za które odpowiedzialność ponosi Zamawiający.</w:t>
      </w:r>
    </w:p>
    <w:p w14:paraId="2AE98E98" w14:textId="77777777"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Dopuszcza się, za zgodą Zamawiającego, wcześniejszy termin dostawy autobusów, w stosunku do terminów podanych w ust. 1. Terminy płatności w takim przypadku będą przedmiotem odrębnych negocjacji pomiędzy Stronami.</w:t>
      </w:r>
    </w:p>
    <w:p w14:paraId="2CD7D492" w14:textId="1A7D0C7B" w:rsidR="00781E8C" w:rsidRPr="00781E8C" w:rsidRDefault="00781E8C" w:rsidP="00781E8C">
      <w:pPr>
        <w:numPr>
          <w:ilvl w:val="0"/>
          <w:numId w:val="4"/>
        </w:numPr>
        <w:spacing w:before="120" w:after="12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 dacie odbioru każdej partii autobusów, dokonywanego wyłącznie w dni robocze od poniedziałku do piątku, z wyłączeniem dodatkowo dni poprzedzających dni świąteczne, Wykonawca zawiadomi Zamawiającego na piśmie, a potwierdzi drogą mailową, na 7 dni przed terminem odbioru pierwszych autobusów z danej partii. Jednorazowo, na ten sam dzień mo</w:t>
      </w:r>
      <w:r w:rsidR="718791AC" w:rsidRPr="00781E8C">
        <w:rPr>
          <w:rFonts w:ascii="Times New Roman" w:eastAsia="Times New Roman" w:hAnsi="Times New Roman" w:cs="Times New Roman"/>
          <w:kern w:val="0"/>
          <w:lang w:eastAsia="pl-PL"/>
          <w14:ligatures w14:val="none"/>
        </w:rPr>
        <w:t>gą</w:t>
      </w:r>
      <w:r w:rsidRPr="00781E8C">
        <w:rPr>
          <w:rFonts w:ascii="Times New Roman" w:eastAsia="Times New Roman" w:hAnsi="Times New Roman" w:cs="Times New Roman"/>
          <w:kern w:val="0"/>
          <w:lang w:eastAsia="pl-PL"/>
          <w14:ligatures w14:val="none"/>
        </w:rPr>
        <w:t xml:space="preserve"> być zaplanowane do odbioru nie więcej niż 3 sztuki autobusów.</w:t>
      </w:r>
    </w:p>
    <w:p w14:paraId="6F02BB21" w14:textId="77777777"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Przekazanie i odbiór autobusów odbędzie się w miejscu wskazanym przez Wykonawcę na terytorium Rzeczypospolitej Polskiej (siedziba Wykonawcy lub serwis Wykonawcy; wszystkie czynności formalne związane z ewentualnym przekroczeniem granicy leżą po stronie Wykonawcy), przy udziale upoważnionych przedstawicieli Stron. Jeżeli odległość między miejscem odbioru autobusów, a siedzibą Zamawiającego będzie większa niż maksymalny zasięg autobusu, możliwy do uzyskania na naładowanych w pełni bateriach trakcyjnych, Wykonawca jest zobowiązany dostarczyć własnymi siłami i na własny koszt odebrane autobusy do siedziby Zamawiającego.</w:t>
      </w:r>
    </w:p>
    <w:p w14:paraId="56D1D5E0"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Dokonanie przez Strony odbioru każdego autobusu zostanie potwierdzone protokołem zdawczo-odbiorczym. Jego podpisanie przez Strony będzie każdorazowo podstawą do wystawienia faktury VAT za każdy autobus. Przeniesienie własności dostarczonych autobusów nastąpi w momencie dostawy potwierdzonej protokołem zdawczo-odbiorczym. </w:t>
      </w:r>
    </w:p>
    <w:p w14:paraId="4B06DA0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 każdorazowym odbiorze Wykonawca przekaże Zamawiającemu wszystkie dokumenty niezbędne do zarejestrowania autobusu. Do momentu zarejestrowania autobus pozostaje w depozycie Wykonawcy, nie dłużej niż 7 dni roboczych. Wykonawcy nie przysługuje z tego tytułu dodatkowe wynagrodzenie.</w:t>
      </w:r>
    </w:p>
    <w:p w14:paraId="60E613DB"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niezwłocznie dokona zarejestrowania autobusu, a po jego dokonaniu przedstawiciel Zamawiającego zgłosi się do Wykonawcy po odbiór autobusu wraz z dowodem rejestracyjnym i tablicami rejestracyjnymi.</w:t>
      </w:r>
    </w:p>
    <w:p w14:paraId="75949AF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W przypadku dostarczania odebranych autobusów do Zamawiającego przez Wykonawcę, w sytuacji, o której mowa w ust. 5, szczegółowa procedura zostanie ustalona przez Strony w trybie roboczym.</w:t>
      </w:r>
    </w:p>
    <w:p w14:paraId="6108D5FB"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Wszelkie stwierdzone niezgodności podstawionych do odbioru autobusów z postanowieniami Umowy, mogą być przyczyną odmowy dokonania ich odbioru i podpisania protokołu zdawczo-odbiorczego, o którym mowa w ust. 6, co musi zostać potwierdzone na piśmie. W takim przypadku uznaje się, że autobusy nie zostały dostarczone z przyczyn za które odpowiedzialność ponosi Wykonawca. </w:t>
      </w:r>
    </w:p>
    <w:p w14:paraId="2B05F47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braku możliwości odbioru autobusów w wyznaczonym przez Wykonawcę terminie z przyczyn, za które odpowiedzialność ponosi Wykonawca, koszty związane z ponownym oddelegowaniem przedstawicieli Zamawiającego do siedziby Wykonawcy lub z przedłużeniem ich pobytu o co najmniej 1 cały dzień, w stosunku do liczby dni wynikającej z przeliczenia liczby odbieranych autobusów i normy 3 autobusy na 1 dzień (po zaokrągleniu w górę do pełnych dni), pokrywa Wykonawca.</w:t>
      </w:r>
    </w:p>
    <w:p w14:paraId="1E817EB6"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Koszty ponownego oddelegowania, o których mowa w ust. 8, obejmują koszty przejazdów związanych z oddelegowaniem i noclegu, natomiast koszty przedłużenia pobytu obejmują tylko koszt noclegu.</w:t>
      </w:r>
    </w:p>
    <w:p w14:paraId="68E6C60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 przygotowaniu autobusów do ponownego odbioru, wyłącznie w dni robocze od poniedziałku do piątku, Wykonawca zawiadomi Zamawiającego na piśmie, a potwierdzi pocztą e-mail. Zamawiający zobowiązuje się przystąpić do ponownego odbioru autobusów nie później niż w trzecim dniu roboczym, licząc od dnia, w którym mógł się zapoznać z przesłanym zawiadomieniem.</w:t>
      </w:r>
    </w:p>
    <w:p w14:paraId="784830C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podstawić do odbioru autobusy:</w:t>
      </w:r>
    </w:p>
    <w:p w14:paraId="0483C5D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pełni sprawne, wykonane zgodnie z dokumentacją techniczną, świadectwem homologacji typu pojazdu oraz protokołem uzgodnień szczegółowych, stanowiącymi załączniki nr 1, nr 2 i nr 5 do Umowy;</w:t>
      </w:r>
    </w:p>
    <w:p w14:paraId="4E48AB15"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t xml:space="preserve">posiadające </w:t>
      </w:r>
      <w:r w:rsidRPr="00781E8C">
        <w:rPr>
          <w:rFonts w:ascii="Times New Roman" w:eastAsia="Times New Roman" w:hAnsi="Times New Roman" w:cs="Times New Roman"/>
          <w:color w:val="000000"/>
          <w:kern w:val="0"/>
          <w:lang w:eastAsia="pl-PL"/>
          <w14:ligatures w14:val="none"/>
        </w:rPr>
        <w:t xml:space="preserve">świadectwo odbioru przez Kontrolę Techniczną producenta kończące formalnie proces technologiczny produkcji z potwierdzeniem wykonania oraz kompletnymi wynikami badania technicznego, wymaganego dla dopuszczenia do ruchu, rozkonserwowane i przygotowane do eksploatacji; </w:t>
      </w:r>
    </w:p>
    <w:p w14:paraId="54D81B65"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 naładowanymi całkowicie akumulatorami trakcyjnymi, z pełnym zbiornikiem paliwa ON do agregatu grzewczego (jeśli występuje), oraz pełnym zbiornikiem płynu do spryskiwacza szyb;</w:t>
      </w:r>
    </w:p>
    <w:p w14:paraId="019FD89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posiadające świadectwo legalizacji (certyfikat kalibracji) dla urządzenia alko-blokady zamontowanego w autobusie, wystawione nie wcześniej niż 30 dni przed terminem odbioru autobusu.  </w:t>
      </w:r>
    </w:p>
    <w:p w14:paraId="6C441B93"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zobowiązuje się umożliwić Zamawiającemu sprawdzenie odbieranego autobusu w pomieszczeniu zabezpieczającym przed wpływem warunków atmosferycznych, pozwalającym na obejrzenie od dołu podwozia. W razie potrzeby, Wykonawca zobowiązuje się również umożliwić Zamawiającemu skorzystanie z niezbędnych urządzeń diagnostycznych. Wykonawca zobowiązuje się w szczególności umożliwić Zamawiającemu sprawdzenie podczas odbioru: </w:t>
      </w:r>
    </w:p>
    <w:p w14:paraId="0BE2BBA3"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oznaczeń identyfikacyjnych autobusu i jego zespołów z dokumentacją techniczną,</w:t>
      </w:r>
    </w:p>
    <w:p w14:paraId="1445042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kompletacji autobusów z dokumentacją techniczną, stan nadwozia i wyposażenia wnętrza oraz funkcjonowanie wszystkich zespołów, urządzeń i mechanizmów,</w:t>
      </w:r>
    </w:p>
    <w:p w14:paraId="36BD1EE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kompletność dokumentacji dostarczanej z autobusami.</w:t>
      </w:r>
    </w:p>
    <w:p w14:paraId="1056D8B0"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zobowiązuje się umożliwić Zamawiającemu dokonanie oględzin pierwszej sztuki wykonanego autobusu na terytorium Rzeczypospolitej Polskiej (siedziba Wykonawcy lub serwis Wykonawcy) lub Wykonawca pokryje wszystkie koszty wyjazdu w tym celu przedstawicieli Zamawiającego, jeśli dokonanie oględzin byłoby możliwe jedynie w siedzibie Wykonawcy poza </w:t>
      </w:r>
      <w:r w:rsidRPr="00781E8C">
        <w:rPr>
          <w:rFonts w:ascii="Times New Roman" w:eastAsia="Times New Roman" w:hAnsi="Times New Roman" w:cs="Times New Roman"/>
          <w:kern w:val="0"/>
          <w:lang w:eastAsia="pl-PL"/>
          <w14:ligatures w14:val="none"/>
        </w:rPr>
        <w:lastRenderedPageBreak/>
        <w:t>granicami Rzeczypospolitej Polskiej. Strony w trybie roboczym, na etapie produkcji pierwszego egzemplarza autobusu oraz podczas powyższych oględzin, uzgodnią ostatecznie szczegóły zagospodarowania przestrzeni pasażerskiej i kabiny kierowcy. Rozmieszczenie poszczególnych elementów przedstawione w ofercie oraz w Umowie jest wstępne i może podlegać modyfikacji w zakresie obejmującym m. in.:</w:t>
      </w:r>
    </w:p>
    <w:p w14:paraId="6EC392D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kasowników,</w:t>
      </w:r>
    </w:p>
    <w:p w14:paraId="5FE4C66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poręczy, uchwytów i przycisków,</w:t>
      </w:r>
    </w:p>
    <w:p w14:paraId="669B385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kamer systemu monitoringu oraz lokalizację rejestratora,</w:t>
      </w:r>
    </w:p>
    <w:p w14:paraId="6BCDA89D"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elektronicznych tablic kierunkowych i ekranów systemu wizualizacji reklam i ogłoszeń,</w:t>
      </w:r>
    </w:p>
    <w:p w14:paraId="4BCA79A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umiejscowienie elementów sterujących i sterowników, w tym panelu LCD, na stanowisku kierowcy, </w:t>
      </w:r>
    </w:p>
    <w:p w14:paraId="31AA0E2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umiejscowienie folii samoprzylepnej przeciwsłonecznej na szybach kabiny kierowcy,</w:t>
      </w:r>
    </w:p>
    <w:p w14:paraId="63EDCC2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sposób sterowania temperaturą przestrzeni pasażerskiej,</w:t>
      </w:r>
    </w:p>
    <w:p w14:paraId="34BCDF4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listę rejestrowanych sygnałów technicznych,</w:t>
      </w:r>
    </w:p>
    <w:p w14:paraId="4CCED06E"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miejsce mocowania pojemnika, ramek, uchwytów itp. na materiały informacyjne i reklamowe, </w:t>
      </w:r>
    </w:p>
    <w:p w14:paraId="351EEECB" w14:textId="77777777" w:rsidR="00781E8C" w:rsidRPr="00781E8C" w:rsidRDefault="00781E8C" w:rsidP="00781E8C">
      <w:pPr>
        <w:numPr>
          <w:ilvl w:val="1"/>
          <w:numId w:val="4"/>
        </w:numPr>
        <w:tabs>
          <w:tab w:val="left" w:pos="993"/>
        </w:tabs>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przystosowanie do zamontowania automatu do sprzedaży biletów.</w:t>
      </w:r>
    </w:p>
    <w:p w14:paraId="7EBBAB9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Wykonawca zobowiązuje się do udostępnienia jednego kompletu urządzeń elektronicznych i oprogramowania oraz jednej sztuki </w:t>
      </w:r>
      <w:r w:rsidRPr="00781E8C">
        <w:rPr>
          <w:rFonts w:ascii="Times New Roman" w:eastAsia="Times New Roman" w:hAnsi="Times New Roman" w:cs="Times New Roman"/>
          <w:kern w:val="0"/>
          <w:lang w:eastAsia="pl-PL"/>
          <w14:ligatures w14:val="none"/>
        </w:rPr>
        <w:t>autobusu stanowiącego przedmiot Umowy, 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t>
      </w:r>
      <w:r w:rsidRPr="00781E8C">
        <w:rPr>
          <w:rFonts w:ascii="Times New Roman" w:eastAsia="Times New Roman" w:hAnsi="Times New Roman" w:cs="Times New Roman"/>
          <w:kern w:val="0"/>
          <w:lang w:eastAsia="pl-PL"/>
          <w14:ligatures w14:val="none"/>
        </w:rPr>
        <w:t>w następujący</w:t>
      </w:r>
      <w:r w:rsidRPr="00781E8C">
        <w:rPr>
          <w:rFonts w:ascii="Times New Roman" w:eastAsia="Times New Roman" w:hAnsi="Times New Roman" w:cs="Times New Roman"/>
          <w:bCs/>
          <w:kern w:val="0"/>
          <w:lang w:eastAsia="pl-PL"/>
          <w14:ligatures w14:val="none"/>
        </w:rPr>
        <w:t xml:space="preserve"> sposób:</w:t>
      </w:r>
    </w:p>
    <w:p w14:paraId="00B3F6B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Komplet urządzeń elektronicznych w postaci stanowiska testowego</w:t>
      </w:r>
      <w:r w:rsidRPr="00781E8C">
        <w:rPr>
          <w:rFonts w:ascii="Times New Roman" w:eastAsia="Times New Roman" w:hAnsi="Times New Roman" w:cs="Times New Roman"/>
          <w:kern w:val="0"/>
          <w:lang w:eastAsia="pl-PL"/>
          <w14:ligatures w14:val="none"/>
        </w:rPr>
        <w:t xml:space="preserve"> zostanie dostarczony przez Wykonawcę do Warszawy do siedziby Zamawiającego</w:t>
      </w:r>
      <w:r w:rsidRPr="00781E8C">
        <w:rPr>
          <w:rFonts w:ascii="Times New Roman" w:eastAsia="Times New Roman" w:hAnsi="Times New Roman" w:cs="Times New Roman"/>
          <w:bCs/>
          <w:kern w:val="0"/>
          <w:lang w:eastAsia="pl-PL"/>
          <w14:ligatures w14:val="none"/>
        </w:rPr>
        <w:t xml:space="preserve">, na minimum 4 tygodnie </w:t>
      </w:r>
      <w:r w:rsidRPr="00781E8C">
        <w:rPr>
          <w:rFonts w:ascii="Times New Roman" w:eastAsia="Times New Roman" w:hAnsi="Times New Roman" w:cs="Times New Roman"/>
          <w:kern w:val="0"/>
          <w:lang w:eastAsia="pl-PL"/>
          <w14:ligatures w14:val="none"/>
        </w:rPr>
        <w:t>przed ustalonym terminem odbioru pierwszej partii autobusów</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 sposób stacjonarny w siedzibie Zamawiającego. </w:t>
      </w:r>
      <w:r w:rsidRPr="00781E8C">
        <w:rPr>
          <w:rFonts w:ascii="Times New Roman" w:eastAsia="Times New Roman" w:hAnsi="Times New Roman" w:cs="Times New Roman"/>
          <w:kern w:val="0"/>
          <w:lang w:eastAsia="pl-PL"/>
          <w14:ligatures w14:val="none"/>
        </w:rPr>
        <w:t xml:space="preserve">Wykonawca poniesie wszystkie koszty związane z udostępnieniem ww. urządzeń i niezbędnym udziałem przedstawicieli Wykonawcy w testach. </w:t>
      </w:r>
      <w:r w:rsidRPr="00781E8C">
        <w:rPr>
          <w:rFonts w:ascii="Times New Roman" w:eastAsia="Times New Roman" w:hAnsi="Times New Roman" w:cs="Times New Roman"/>
          <w:bCs/>
          <w:kern w:val="0"/>
          <w:lang w:eastAsia="pl-PL"/>
          <w14:ligatures w14:val="none"/>
        </w:rPr>
        <w:t>Po zakończeniu testów wszystkie udostępnione urządzenia zostaną zwrócone Wykonawcy.</w:t>
      </w:r>
    </w:p>
    <w:p w14:paraId="130C790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Autobus w ramach testów zostanie dostarczony przez Wykonawcę do Warszawy do siedziby Zamawiającego po pozytywnym wyniku testów stanowiskowych, </w:t>
      </w:r>
      <w:r w:rsidRPr="00781E8C">
        <w:rPr>
          <w:rFonts w:ascii="Times New Roman" w:eastAsia="Times New Roman" w:hAnsi="Times New Roman" w:cs="Times New Roman"/>
          <w:bCs/>
          <w:kern w:val="0"/>
          <w:lang w:eastAsia="pl-PL"/>
          <w14:ligatures w14:val="none"/>
        </w:rPr>
        <w:t xml:space="preserve">na minimum 2 tygodnie </w:t>
      </w:r>
      <w:r w:rsidRPr="00781E8C">
        <w:rPr>
          <w:rFonts w:ascii="Times New Roman" w:eastAsia="Times New Roman" w:hAnsi="Times New Roman" w:cs="Times New Roman"/>
          <w:kern w:val="0"/>
          <w:lang w:eastAsia="pl-PL"/>
          <w14:ligatures w14:val="none"/>
        </w:rPr>
        <w:t>przed ustalonym terminem odbioru pierwszej partii autobusów, w celu przeprowadzenia testów działania wszystkich urządzeń elektronicznych oraz oprogramowania sterującego, w tym przesyłania na serwer WWW raportów umożliwiających analizę danych z testowanego autobusu, w sposób stacjonarny oraz podczas próbnych przejazdów po liniach komunikacyjnych. Autobus pozostanie własnością Wykonawcy, będzie posiadał rejestrację oraz ubezpieczenie Wykonawcy, który poniesie również wszystkie koszty eksploatacji (paliwa) i niezbędnego udziału przedstawicieli Wykonawcy w testach.</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Po zakończeniu testów autobus zostanie odebrany przez Wykonawcę lub zostanie formalnie przekazany przez Wykonawcę Zamawiającemu, w jego siedzibie w Warszawie, protokołem zdawczo-odbiorczym, w terminie dostawy uzgodnionym między Stronami. </w:t>
      </w:r>
    </w:p>
    <w:p w14:paraId="608B3A36"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Wszelkie stwierdzone podczas testów, o których mowa w ust. 12.2., niezgodności z postanowieniami Umowy urządzeń elektronicznych podstawionego do testów autobusu, mogą być przyczyną odmowy przystąpienia do odbiorów pozostałych autobusów i podpisania protokołów zdawczo-odbiorczych, o których mowa w ust. 6. Stwierdzenie nieprawidłowości oraz podjęcie decyzji o odmowie przystąpienia do odbiorów musi zostać potwierdzone na piśmie przez Zamawiającego. W takim przypadku uznaje się, że autobusy nie zostały dostarczone z przyczyn za które odpowiedzialność ponosi Wykonawca. </w:t>
      </w:r>
    </w:p>
    <w:p w14:paraId="584511F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lastRenderedPageBreak/>
        <w:t>Strony upoważniają do bezpośrednich, roboczych kontaktów, związanych z odbiorem oraz eksploatacją autobusów na podstawie niniejszej Umowy, następujące osoby:</w:t>
      </w:r>
    </w:p>
    <w:p w14:paraId="6CCEA83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Ze strony Zamawiającego:</w:t>
      </w:r>
    </w:p>
    <w:p w14:paraId="4F171E8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finansowych: ..................................... tel. ............................, faks. ......................, e-mail: .....................................</w:t>
      </w:r>
    </w:p>
    <w:p w14:paraId="44FA892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prawnych: ..................................... tel. ............................, faks. .........................., e-mail: .....................................</w:t>
      </w:r>
    </w:p>
    <w:p w14:paraId="5A6C0617"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technicznych i serwisowych: ..................................... tel. ............................, faks. .........................., e-mail: .....................................</w:t>
      </w:r>
    </w:p>
    <w:p w14:paraId="7D327C4A"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Ze strony Wykonawcy ..................................... tel. ............................, faks. .........................., e-mail: .....................................</w:t>
      </w:r>
    </w:p>
    <w:p w14:paraId="14D71E38"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§4</w:t>
      </w:r>
    </w:p>
    <w:p w14:paraId="1BAEFD3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Gwarancja jakości, autoryzacja, serwis, szkolenie, dokumentacja</w:t>
      </w:r>
    </w:p>
    <w:p w14:paraId="233533FF"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zagadnienia związane z gwarancją jakości, w szczególności z autoryzacją, serwisem, szkoleniem i doradztwem technicznym oraz karami umownymi, zastrzeżonymi na rzecz Zamawiającego na wypadek niewykonania albo nienależytego wykonania przez Wykonawcę zobowiązań z tytułu udzielonej gwarancji jakości, nieujęte w niniejszej Umowie, reguluje Umowa serwisowa, stanowiąca załącznik nr 3 do niniejszej Umowy.</w:t>
      </w:r>
    </w:p>
    <w:p w14:paraId="4B1891A2"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udziela na dostarczone autobusy gwarancji jakości, której warunki oraz okres obowiązywania wynikający z przebiegu autobusu lub czasu eksploatacji, są określone szczegółowo w Umowie serwisowej, stanowiącej załącznik nr 3 do niniejszej Umowy.</w:t>
      </w:r>
    </w:p>
    <w:p w14:paraId="0897BF15"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zobowiązany jest do wykonywania obsług technicznych w zakresach i terminach określonych przez Wykonawcę, częstotliwość podstawowych przeglądów technicznych co 30.000 km. </w:t>
      </w:r>
    </w:p>
    <w:p w14:paraId="408A4A31"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zobowiązany jest do przeszkolenia dziesięciu osób, pracowników Zamawiającego, </w:t>
      </w:r>
      <w:r w:rsidRPr="00781E8C">
        <w:rPr>
          <w:rFonts w:ascii="Times New Roman" w:eastAsia="Times New Roman" w:hAnsi="Times New Roman" w:cs="Times New Roman"/>
          <w:color w:val="000000"/>
          <w:kern w:val="0"/>
          <w:lang w:eastAsia="pl-PL"/>
          <w14:ligatures w14:val="none"/>
        </w:rPr>
        <w:t>instruktorów nauki jazdy lub wybranych kierowców, w zakresie prawidłowego, bezpiecznego oraz ekonomicznego eksploatowania autobusu, będącego przedmiotem dostawy, oraz 15 pracowników zaplecza technicznego.  Koszty</w:t>
      </w:r>
      <w:r w:rsidRPr="00781E8C">
        <w:rPr>
          <w:rFonts w:ascii="Times New Roman" w:eastAsia="Times New Roman" w:hAnsi="Times New Roman" w:cs="Times New Roman"/>
          <w:kern w:val="0"/>
          <w:lang w:eastAsia="pl-PL"/>
          <w14:ligatures w14:val="none"/>
        </w:rPr>
        <w:t xml:space="preserve"> oddelegowania swoich pracowników pokrywa Zamawiający.</w:t>
      </w:r>
    </w:p>
    <w:p w14:paraId="144D112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Szkolenie, teoretyczne i praktyczne, przeprowadzone zostanie w siedzibie Wykonawcy, w terminie .... dni przed pierwszą dostawą autobusów, przy wykorzystaniu autobusu tego samego typu, co będący przedmiotem dostawy.</w:t>
      </w:r>
    </w:p>
    <w:p w14:paraId="6B987084"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Szkolenia dla kierowców oraz instruktorów nauki jazdy i instruktorów nadzoru ruchu. Każdy przeszkolony przez Wykonawcę kierowca powinien dostać uprawnienia lub certyfikat trenera, upoważniający do dalszego szkolenia kolejnych kierowców, którzy tym samym uzyskają uprawnienia do prowadzenia autobusów.</w:t>
      </w:r>
    </w:p>
    <w:p w14:paraId="5221663F"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Szkolenia dla pracowników technicznych zajezdni z zasad obsługi, konserwacji i bieżących napraw pojazdów elektrycznych. Szkolenia będą realizowane w różnym zakresie zawodowym wg wskazań Wykonawcy, ale ustalonych z Zamawiającym. Szkolenia będą obejmować pełny zakres napraw wynikający z udzielonej autoryzacji: mechanicznych i specjalistycznych oraz sposób rozliczenia gwarancji.</w:t>
      </w:r>
    </w:p>
    <w:p w14:paraId="665C671C"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do dostarczenia następującej dokumentacji technicznej autobusu określonego w §1, opracowanej w języku polskim, która stanowi integralną część przedmiotu Umowy:</w:t>
      </w:r>
    </w:p>
    <w:p w14:paraId="01EC906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Książka gwarancyjna, wyciąg ze Świadectwa homologacji (Świadectwo zgodności WE) oraz certyfikat kalibracji dla urządzenia alko-blokady – do każdego dostarczonego autobusu, </w:t>
      </w:r>
    </w:p>
    <w:p w14:paraId="6B6CF3EB"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kierowców – 4 sztuki do każdej sztuki autobusu.</w:t>
      </w:r>
    </w:p>
    <w:p w14:paraId="4DD66E2A"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Instrukcja obsługi musi być dostosowana do oferowanej kompletacji autobusu i powinna omawiać szczegółowo obsługę wszystkich urządzeń, elementów sterujących i kontrolno-diagnostycznych oraz wszystkich urządzeń dodatkowych i systemów elektronicznych zamontowanych w autobusie. </w:t>
      </w:r>
    </w:p>
    <w:p w14:paraId="364D327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zaplecza technicznego.</w:t>
      </w:r>
    </w:p>
    <w:p w14:paraId="4A963767"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musi być dostosowana do oferowanej kompletacji autobusu i powinna omawiać szczegółowo, w sposób wystarczający do wykonania, wszystkie czynności obsługowe wynikające z przyjętego systemu obsług. Do Instrukcji obsługi muszą być załączone następujące wykazy:</w:t>
      </w:r>
    </w:p>
    <w:p w14:paraId="7FD85663" w14:textId="77777777" w:rsidR="00781E8C" w:rsidRPr="00781E8C" w:rsidRDefault="00781E8C" w:rsidP="00781E8C">
      <w:pPr>
        <w:numPr>
          <w:ilvl w:val="2"/>
          <w:numId w:val="5"/>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czynności obsługowych oraz terminy ich wykonania, dla wszystkich czynności występujących w systemie obsług, określonych przebiegiem autobusu lub czasem (okresowych),</w:t>
      </w:r>
    </w:p>
    <w:p w14:paraId="29770A5A"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zalecanych materiałów eksploatacyjnych obejmujący wkłady filtrów, paski klinowe, oleje, smary, płyny eksploatacyjne, klocki hamulcowe, itp., sporządzony zgodnie z wymaganiami określonymi w §9 ust. 4.1 Umowy serwisowej, stanowiącej załącznik nr 3 do niniejszej Umowy. </w:t>
      </w:r>
    </w:p>
    <w:p w14:paraId="56D4F83C"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materiałów eksploatacyjnych obejmujący oleje, smary i płyny eksploatacyjne zastosowane przy pierwszym, fabrycznym napełnieniu,</w:t>
      </w:r>
    </w:p>
    <w:p w14:paraId="4343F1F5"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asortymentowy folii samoprzylepnych do wyklejania reklam na nadwoziu. Nie załączenie ww. wykazu będzie potraktowane przez Zamawiającego jako zgoda na stosowanie, bez utraty gwarancji, wszystkich dostępnych na polskim rynku materiałów tego typu,</w:t>
      </w:r>
    </w:p>
    <w:p w14:paraId="20A62DE1"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plomb lub innych zabezpieczeń zastosowanych w dostarczanych autobusach wraz z opisem miejsca ich umieszczenia, których uszkodzenie spowoduje utratę uprawnień z tytułu gwarancji.</w:t>
      </w:r>
    </w:p>
    <w:p w14:paraId="223ADD78"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w:t>
      </w:r>
    </w:p>
    <w:p w14:paraId="474EF812"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 powinna określać zakres możliwej do wykonania naprawy nadwozia i podwozia autobusu, w tym wszystkich jego zespołów oraz podzespołów, odpowiednio do ustalonej kompletacji autobusu i zakresu udzielonej autoryzacji. Dla ww. zakresu napraw, Instrukcja powinna podawać szczegółowo sposób i warunki wykonania poszczególnych czynności naprawczych, również dotyczących napraw powypadkowych (wymontowanie-zamontowanie, demontaż-montaż, weryfikacja części – wymiary nominalne i dopuszczalne zużycia, dopuszczalne technologie i warunki regeneracji części, niezbędne narzędzia i przyrządy, dane regulacyjne itp.).</w:t>
      </w:r>
    </w:p>
    <w:p w14:paraId="3B8F9C36"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części zamiennych.</w:t>
      </w:r>
    </w:p>
    <w:p w14:paraId="0F689D03" w14:textId="2AC7504D" w:rsidR="00781E8C" w:rsidRPr="00781E8C" w:rsidRDefault="00781E8C" w:rsidP="00781E8C">
      <w:pPr>
        <w:spacing w:before="120" w:after="0" w:line="240" w:lineRule="auto"/>
        <w:ind w:left="851"/>
        <w:jc w:val="both"/>
        <w:rPr>
          <w:rFonts w:ascii="Times New Roman" w:eastAsia="Times New Roman" w:hAnsi="Times New Roman" w:cs="Times New Roman"/>
          <w:color w:val="0070C0"/>
          <w:kern w:val="0"/>
          <w:lang w:eastAsia="pl-PL"/>
          <w14:ligatures w14:val="none"/>
        </w:rPr>
      </w:pPr>
      <w:r w:rsidRPr="00781E8C">
        <w:rPr>
          <w:rFonts w:ascii="Times New Roman" w:eastAsia="Times New Roman" w:hAnsi="Times New Roman" w:cs="Times New Roman"/>
          <w:kern w:val="0"/>
          <w:lang w:eastAsia="pl-PL"/>
          <w14:ligatures w14:val="none"/>
        </w:rPr>
        <w:t xml:space="preserve">Katalog części zamiennych powinien obejmować </w:t>
      </w:r>
      <w:r w:rsidRPr="00781E8C">
        <w:rPr>
          <w:rFonts w:ascii="Times New Roman" w:eastAsia="Times New Roman" w:hAnsi="Times New Roman" w:cs="Times New Roman"/>
          <w:color w:val="000000"/>
          <w:kern w:val="0"/>
          <w:lang w:eastAsia="pl-PL"/>
          <w14:ligatures w14:val="none"/>
        </w:rPr>
        <w:t>wszystkie części zamienne, odpowiednio do ustalonej kompletacji autobusu, w tym także do napraw powypadkowych nadwozia oraz do wszystkich zespołów i podzespołów, które będą mogły być naprawiane przez Zamawiającego na podstawie udzielonej autoryzacji. Katalog części zamiennych musi zawierać numery katalogowe producenta autobusu, oznaczenia (typ, nr katalogowy</w:t>
      </w:r>
      <w:r w:rsidRPr="006E0FB7">
        <w:rPr>
          <w:rFonts w:ascii="Times New Roman" w:eastAsia="Times New Roman" w:hAnsi="Times New Roman" w:cs="Times New Roman"/>
          <w:color w:val="000000"/>
          <w:kern w:val="0"/>
          <w:lang w:eastAsia="pl-PL"/>
          <w14:ligatures w14:val="none"/>
        </w:rPr>
        <w:t>)</w:t>
      </w:r>
      <w:r w:rsidRPr="00781E8C">
        <w:rPr>
          <w:rFonts w:ascii="Times New Roman" w:eastAsia="Times New Roman" w:hAnsi="Times New Roman" w:cs="Times New Roman"/>
          <w:color w:val="000000"/>
          <w:kern w:val="0"/>
          <w:lang w:eastAsia="pl-PL"/>
          <w14:ligatures w14:val="none"/>
        </w:rPr>
        <w:t xml:space="preserve">. Na wniosek Zamawiającego wynikający z konieczności wykonania naprawy, Wykonawca dołoży należytych starań, aby udostępnić Zamawiającemu także oznaczenia (typ, nr katalogowy) stosowany przez producentów poszczególnych części i podzespołów. </w:t>
      </w:r>
    </w:p>
    <w:p w14:paraId="3B5C23F4"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jeśli Wykonawca przewiduje stosowanie takiego katalogu.</w:t>
      </w:r>
    </w:p>
    <w:p w14:paraId="58DC1364"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Katalog norm czasowych musi obejmować odpowiednio wszystkie czynności obsługowe i naprawcze przewidywane w instrukcji obsługi i naprawy, w tym zestawienie pracochłonności wykonania poszczególnych obsług technicznych, przebiegowych i czasowych, stanowiących całkowity cykl obsługowy autobusu, w roboczogodzinach (z wyłączeniem obsługi codziennej wykonywanej przez kierowcę – OC). </w:t>
      </w:r>
    </w:p>
    <w:p w14:paraId="0DE0D5A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Schemat instalacji elektrycznej autobusu z opisem podzespołów, łączówek, wiązek oraz systemu identyfikacji poszczególnych przewodów.</w:t>
      </w:r>
    </w:p>
    <w:p w14:paraId="0571E20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elektronicznych tablic kierunkowych i współpracujących z nimi sterowników / autokomputerów. </w:t>
      </w:r>
    </w:p>
    <w:p w14:paraId="7CF814E1"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Dostarczona dokumentacja będzie przez Zamawiającego należycie chroniona i będzie wykorzystana wyłącznie dla potrzeb budowy i eksploatacji systemu łączności, nadzoru i zarządzania ruchem pojazdów Zamawiającego. Dokumentacja powyższa musi zawierać:</w:t>
      </w:r>
    </w:p>
    <w:p w14:paraId="5445F7B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zamontowanych urządzeń,</w:t>
      </w:r>
    </w:p>
    <w:p w14:paraId="1B3E258B"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całego systemu informacji pasażerskiej (schematy przepływu danych i powiązań),</w:t>
      </w:r>
    </w:p>
    <w:p w14:paraId="3A330017"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sterownika wyświetlaczy dla administratora (działanie i konfiguracja parametrów),</w:t>
      </w:r>
    </w:p>
    <w:p w14:paraId="51974DD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sterownika wyświetlaczy dla kierowcy, </w:t>
      </w:r>
    </w:p>
    <w:p w14:paraId="349228F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schematy blokowe, ideowe i montażowe, </w:t>
      </w:r>
    </w:p>
    <w:p w14:paraId="663B63B9"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opisy interfejsów wykorzystywanych do komunikacji z modemem i urządzeniami pokładowymi,</w:t>
      </w:r>
    </w:p>
    <w:p w14:paraId="0F6DAD0A"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poleceń umożliwiających sterowanie tablicami,</w:t>
      </w:r>
    </w:p>
    <w:p w14:paraId="7D9423A2"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źródłowe oprogramowania sterownika / autokomputera,</w:t>
      </w:r>
    </w:p>
    <w:p w14:paraId="3727F73C"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wymaga przekazania struktury baz danych działających w systemie w postaci diagramu ERD tabel oraz opisu roli poszczególnych tabel w bazie danych z opisem działania procesów wsadowych,</w:t>
      </w:r>
    </w:p>
    <w:p w14:paraId="13449C8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wskazanie miejsc (złączy), do których doprowadzone są, wykorzystywane w systemie tablic kierunkowych, sygnały z innych obwodów autobusowych np.: sygnał zamknięcia drzwi, sygnał z układu do pomiaru drogi itp.</w:t>
      </w:r>
    </w:p>
    <w:p w14:paraId="4A35B7D1"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systemu zliczania pasażerów, systemu monitoringu wizyjnego, systemu wizualizacji reklam i ogłoszeń, komputera pokładowego oraz urządzeń systemu łączności alarmowej.</w:t>
      </w:r>
    </w:p>
    <w:p w14:paraId="09D99F6D"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musi obejmować opis konstrukcji, montażu i działania zastosowanych urządzeń, schematy połączeń ideowe i montażowe, schematy przepływu danych i powiązań, zastosowane oprogramowanie, opis czynności obsługowych itp. Dokumentacja musi zawierać wszystkie certyfikaty, atesty, homologacje i świadectwa wystawione dla poszczególnych urządzeń ww. systemów, o których mowa w ust. 1.1 załącznika nr 1.5 do SIWZ (nr 1.12 do Umowy), w tym w szczególności homologacje na kompatybilność elektromagnetyczną urządzeń.</w:t>
      </w:r>
    </w:p>
    <w:p w14:paraId="7CC5CB8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(opis, instrukcja obsługi użytkownika i administratora) oprogramowania aplikacyjnego wykorzystywanego we wszystkich systemach wraz z bezterminową licencją na jego wykorzystywanie oraz specyfikacja systemów operacyjnych wykorzystanych w urządzeniach elektronicznych zainstalowanych w autobusie wraz z bezterminową licencją na ich wykorzystywanie. Oprogramowanie powyższe stanowi integralną część przedmiotu Umowy.</w:t>
      </w:r>
    </w:p>
    <w:p w14:paraId="4B1EA77B"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Razem z dokumentacją techniczną Wykonawca zobowiązany jest do dostarczenia (łącznie z protokołem zdawczo-odbiorczym, w którym zostaną określone ceny poszczególnych urządzeń), następującego wyposażenia do autobusów określonych w §1, które stanowi integralną część przedmiotu Umowy:</w:t>
      </w:r>
    </w:p>
    <w:p w14:paraId="720BE9A1"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Stacji operatorskich do odczytu i obróbki danych z systemu monitoringu, zamontowanego w autobusach stanowiących przedmiot Umowy (wraz z  niezbędnym oprogramowaniem i bezterminową licencją na jego wykorzystywanie) oraz dysków do rejestracji danych (rotacyjnych), o których mowa w załączniku nr 1.12 do Umowy.</w:t>
      </w:r>
    </w:p>
    <w:p w14:paraId="4E0EBE6C"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Dokumentacja techniczna do autobusów określonych w §1, wymieniona w ust. 4.3. ÷ 4.10. musi być dostarczona w postaci elektronicznej, w liczbie 6 kompletów (dla każdego typu autobusu osobno),  dokumentację wraz z odpowiednią licencją na użytkowanie na wielu stanowiskach oraz opcją bezpłatnego uaktualniania. Wykazy do Instrukcji obsługi autobusu przeznaczonej dla zaplecza technicznego, wyszczególnione w ust. 4.3, muszą być dostarczone dodatkowo w 1 egz., w postaci wydrukowanej i podpisanej przez osoby upoważnione. Instrukcja obsługi autobusu przeznaczona dla kierowców, wymieniona w ust. 4.2, musi być dostarczona w określonej liczbie sztuk w postaci wydrukowanej oraz dodatkowo w postaci elektronicznej. Licencje oprogramowania, o którym mowa w ust. 4.10 mogą być dostarczone w postaci, w jakiej oryginalnie występują. Zamawiający dopuszcza dostarczenie dokumentacji technicznej w wersji elektronicznej w postaci dostępu do strony internetowej, chronionego loginem i hasłem. Zamawiającemu zostanie przyznana potrzebna liczba loginów, nie mniejsza niż 10. Zamawiający wymaga zapewnienia możliwości wykonywania wydruków, kopiowania oraz zapisywania w komputerze lub na nośnikach zewnętrznych potrzebnych Zamawiającemu fragmentów dokumentacji technicznej udostępnionej na stronie internetowej.</w:t>
      </w:r>
    </w:p>
    <w:p w14:paraId="26AC15AB"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Określa się następujące terminy dostarczenia dokumentacji:</w:t>
      </w:r>
    </w:p>
    <w:p w14:paraId="32C8123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wymieniona w ust. 4.1 – łącznie z każdym dostarczonym autobusem,</w:t>
      </w:r>
    </w:p>
    <w:p w14:paraId="406ED02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4.2 – w odpowiednich częściach sukcesywnie z każdą dostawą autobusów; możliwe jest wcześniejsze dostarczenie całości dokumentacji,  </w:t>
      </w:r>
    </w:p>
    <w:p w14:paraId="7634F0D0"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wymieniona w ust. 4.3 ÷ 4.10 – nie później niż z pierwszą dostawą autobusów, z wyłączeniem wykazów określonych w ust. 4.3.1 ÷ 4.3.4, które muszą być dostarczone nie później niż 4 tygodnie przed pierwszą dostawą autobusów,</w:t>
      </w:r>
    </w:p>
    <w:p w14:paraId="68074AAE"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wyposażenie wymienione w ust. 5, musi być dostarczone nie później niż z pierwszą dostawą autobusów </w:t>
      </w:r>
    </w:p>
    <w:p w14:paraId="7AC8DD6F"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 dostarczenie dokumentacji oraz wyposażenia zgodnie z ustaleniami Umowy, może być powodem odmowy dokonania odbioru autobusów z przyczyn, za które odpowiedzialność ponosi Wykonawca, jeżeli ich brak uniemożliwi prawidłową eksploatację autobusów, np. wykonanie obsług i napraw, co musi zostać potwierdzone na piśmie, w formie notatki podpisanej przez przedstawicieli obu stron.</w:t>
      </w:r>
    </w:p>
    <w:p w14:paraId="06E3DE91"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6EDE223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§5</w:t>
      </w:r>
    </w:p>
    <w:p w14:paraId="5AD45586"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Kary umowne</w:t>
      </w:r>
    </w:p>
    <w:p w14:paraId="1EE1EE17"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zapłacić Zamawiającemu następujące kary umowne:</w:t>
      </w:r>
    </w:p>
    <w:p w14:paraId="5C77BE39" w14:textId="777777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odstąpienia od Umowy przez Zamawiającego z powodu okoliczności, za które odpowiedzialność ponosi Wykonawca, w wysokości 10% całkowitej wartości Umowy brutto, określonej w §2 ust. 2,</w:t>
      </w:r>
    </w:p>
    <w:p w14:paraId="78C970B0" w14:textId="777777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zwłokę w dostarczeniu danej partii autobusów, licząc łącznie karę od każdego nie dostarczonego w  terminie autobusu z danej partii, za każdy dzień zwłoki w dostarczeniu danego autobusu od terminu dostawy partii określonego w §3 ust. 1 do faktycznego terminu odbioru wg. podpisanego protokołu zdawczo-odbiorczego, w wysokości:</w:t>
      </w:r>
    </w:p>
    <w:p w14:paraId="62F503ED"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1.000 PLN dla każdego z pierwszych 14 dni opóźnienia,</w:t>
      </w:r>
    </w:p>
    <w:p w14:paraId="6CA47BD4"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2.000 PLN dla każdego dnia od 15 do 30 dnia opóźnienia,</w:t>
      </w:r>
    </w:p>
    <w:p w14:paraId="7D2F60F5"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5.000 PLN dla 31 dnia i każdego następnego dnia opóźnienia,</w:t>
      </w:r>
    </w:p>
    <w:p w14:paraId="1DA79B68" w14:textId="777777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zwłokę w dostarczeniu kompletu urządzeń elektronicznych i oprogramowania do testów lub autobusu testowego w stosunku do terminów określonych odpowiednio w §3 ust. 12.1 i 12.2, w wysokości 1.000 PLN, za każdy dzień zwłoki,</w:t>
      </w:r>
    </w:p>
    <w:p w14:paraId="420196C2" w14:textId="4FDA7246"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za zwłokę w dostarczeniu dokumentacji w wysokości </w:t>
      </w:r>
      <w:r w:rsidR="4C24DBAF" w:rsidRPr="00781E8C">
        <w:rPr>
          <w:rFonts w:ascii="Times New Roman" w:eastAsia="Times New Roman" w:hAnsi="Times New Roman" w:cs="Times New Roman"/>
          <w:kern w:val="0"/>
          <w:lang w:eastAsia="pl-PL"/>
          <w14:ligatures w14:val="none"/>
        </w:rPr>
        <w:t>1</w:t>
      </w:r>
      <w:r w:rsidRPr="00781E8C">
        <w:rPr>
          <w:rFonts w:ascii="Times New Roman" w:eastAsia="Times New Roman" w:hAnsi="Times New Roman" w:cs="Times New Roman"/>
          <w:kern w:val="0"/>
          <w:lang w:eastAsia="pl-PL"/>
          <w14:ligatures w14:val="none"/>
        </w:rPr>
        <w:t>.000</w:t>
      </w:r>
      <w:r w:rsidR="1C074DD8" w:rsidRPr="00781E8C">
        <w:rPr>
          <w:rFonts w:ascii="Times New Roman" w:eastAsia="Times New Roman" w:hAnsi="Times New Roman" w:cs="Times New Roman"/>
          <w:kern w:val="0"/>
          <w:lang w:eastAsia="pl-PL"/>
          <w14:ligatures w14:val="none"/>
        </w:rPr>
        <w:t>,-</w:t>
      </w:r>
      <w:r w:rsidRPr="00781E8C">
        <w:rPr>
          <w:rFonts w:ascii="Times New Roman" w:eastAsia="Times New Roman" w:hAnsi="Times New Roman" w:cs="Times New Roman"/>
          <w:kern w:val="0"/>
          <w:lang w:eastAsia="pl-PL"/>
          <w14:ligatures w14:val="none"/>
        </w:rPr>
        <w:t xml:space="preserve"> PLN, słownie: </w:t>
      </w:r>
      <w:r w:rsidR="4A45FDEA" w:rsidRPr="00781E8C">
        <w:rPr>
          <w:rFonts w:ascii="Times New Roman" w:eastAsia="Times New Roman" w:hAnsi="Times New Roman" w:cs="Times New Roman"/>
          <w:kern w:val="0"/>
          <w:lang w:eastAsia="pl-PL"/>
          <w14:ligatures w14:val="none"/>
        </w:rPr>
        <w:t>tysiąc</w:t>
      </w:r>
      <w:r w:rsidRPr="00781E8C">
        <w:rPr>
          <w:rFonts w:ascii="Times New Roman" w:eastAsia="Times New Roman" w:hAnsi="Times New Roman" w:cs="Times New Roman"/>
          <w:kern w:val="0"/>
          <w:lang w:eastAsia="pl-PL"/>
          <w14:ligatures w14:val="none"/>
        </w:rPr>
        <w:t xml:space="preserve"> PLN</w:t>
      </w:r>
      <w:r w:rsidR="0F3BD0D6" w:rsidRPr="00781E8C">
        <w:rPr>
          <w:rFonts w:ascii="Times New Roman" w:eastAsia="Times New Roman" w:hAnsi="Times New Roman" w:cs="Times New Roman"/>
          <w:kern w:val="0"/>
          <w:lang w:eastAsia="pl-PL"/>
          <w14:ligatures w14:val="none"/>
        </w:rPr>
        <w:t xml:space="preserve"> za każdy dzień, za każdy typ dokumentacji</w:t>
      </w:r>
      <w:r w:rsidRPr="00781E8C">
        <w:rPr>
          <w:rFonts w:ascii="Times New Roman" w:eastAsia="Times New Roman" w:hAnsi="Times New Roman" w:cs="Times New Roman"/>
          <w:kern w:val="0"/>
          <w:lang w:eastAsia="pl-PL"/>
          <w14:ligatures w14:val="none"/>
        </w:rPr>
        <w:t>.</w:t>
      </w:r>
    </w:p>
    <w:p w14:paraId="5201703C" w14:textId="2CA8E4AA" w:rsidR="00781E8C" w:rsidRPr="00781E8C"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Jako zwłoka w dostarczeniu dokumentacji rozumie się niedostarczenie lub dostarczenie niezgodnego</w:t>
      </w:r>
      <w:r w:rsidR="75598D5F"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z wymaganiami, jakiegokolwiek dokumentu lub wyposażenia przewidzianego w §4 ust. 4 i ust. 5, w terminie określonym odpowiednio w §4 ust. 7.</w:t>
      </w:r>
    </w:p>
    <w:p w14:paraId="1C3B8CE2" w14:textId="77777777" w:rsidR="00781E8C" w:rsidRPr="00781E8C" w:rsidRDefault="00781E8C" w:rsidP="00781E8C">
      <w:pPr>
        <w:numPr>
          <w:ilvl w:val="2"/>
          <w:numId w:val="6"/>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Zapłacenie kar umownych, naliczonych z tytułu zwłoki w dostarczeniu dokumentacji, nie zwalnia Wykonawcy z obowiązku niezwłocznego dostarczenia właściwej dokumentacji lub wyposażenia.</w:t>
      </w:r>
    </w:p>
    <w:p w14:paraId="339880D6" w14:textId="77777777" w:rsidR="00781E8C" w:rsidRPr="00781E8C"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Zwłoka w dostarczeniu dokumentacji lub wyposażenia w sytuacji, o której mowa w §4 ust. 8, powodująca zwłokę w odbiorze autobusów, skutkować będzie naliczeniem dodatkowo kary umownej z tego tytułu, o której mowa w ust. 1.2. </w:t>
      </w:r>
    </w:p>
    <w:p w14:paraId="7C935733"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Kary umowne z tytułu niewywiązywania się Wykonawcy z obowiązków wynikających z Umowy serwisowej,</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kern w:val="0"/>
          <w:lang w:eastAsia="pl-PL"/>
          <w14:ligatures w14:val="none"/>
        </w:rPr>
        <w:t>która stanowi załącznik nr 3 do Umowy są określone w Umowie.</w:t>
      </w:r>
    </w:p>
    <w:p w14:paraId="3B8527FA"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może dochodzić, na zasadach ogólnych, odszkodowania przewyższającego kary umowne.</w:t>
      </w:r>
    </w:p>
    <w:p w14:paraId="7E5B83C0"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może dochodzić, na zasadach ogólnych, odsetek ustawowych za niedotrzymanie terminów płatności przez Zamawiającego. </w:t>
      </w:r>
    </w:p>
    <w:p w14:paraId="17DA461A" w14:textId="77777777" w:rsidR="00781E8C" w:rsidRPr="00781E8C" w:rsidRDefault="00781E8C" w:rsidP="00781E8C">
      <w:pPr>
        <w:numPr>
          <w:ilvl w:val="0"/>
          <w:numId w:val="6"/>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Łączna maksymalna wysokość kar umownych, których mogą dochodzić Strony nie może przekroczyć 10% wartości brutto umowy.</w:t>
      </w:r>
    </w:p>
    <w:p w14:paraId="2BC015E9"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0315438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§6</w:t>
      </w:r>
    </w:p>
    <w:p w14:paraId="61CCF24D"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Zabezpieczenie należytego wykonania Umowy</w:t>
      </w:r>
    </w:p>
    <w:p w14:paraId="0E7866C5"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wnosi zabezpieczenie należytego wykonania Umowy w formie .................................................... </w:t>
      </w:r>
      <w:r w:rsidRPr="00781E8C">
        <w:rPr>
          <w:rFonts w:ascii="Times New Roman" w:eastAsia="Times New Roman" w:hAnsi="Times New Roman" w:cs="Times New Roman"/>
          <w:kern w:val="0"/>
          <w:lang w:eastAsia="pl-PL"/>
          <w14:ligatures w14:val="none"/>
        </w:rPr>
        <w:br/>
        <w:t>na kwotę równą 5% wartości Umowy brutto tj. kwotę w wysokości: ........................ PLN, słownie PLN: ...................................................................................................................................</w:t>
      </w:r>
    </w:p>
    <w:p w14:paraId="3C0B422C"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zwróci 70% wartości zabezpieczenia należytego wykonania Umowy wniesionego przez Wykonawcę przed podpisaniem Umowy, w terminie 30 dni od dnia dokonania odbioru ostatniego z autobusów dostarczonych na podstawie niniejszej Umowy, oraz uznania należytego wykonania zamówienia.</w:t>
      </w:r>
    </w:p>
    <w:p w14:paraId="16F66B14"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Pozostałe 30 % wartości wniesionego zabezpieczenia Zamawiający pozostawi na zabezpieczenie swoich roszczeń z tytułu  rękojmi za wady dostarczonych autobusów.</w:t>
      </w:r>
    </w:p>
    <w:p w14:paraId="0676909F"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Kwota, o której mowa w ust. 3, zostanie zwrócona w terminie 15 dni po upływie okresu rękojmi za wady ostatniego autobusu dostarczonego na podstawie niniejszej Umowy.</w:t>
      </w:r>
    </w:p>
    <w:p w14:paraId="0D96D9A3"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6F280CB1"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6E7BD144"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1F181E5B"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§7</w:t>
      </w:r>
    </w:p>
    <w:p w14:paraId="7B515E40" w14:textId="77777777" w:rsidR="00781E8C" w:rsidRPr="00781E8C" w:rsidRDefault="00781E8C" w:rsidP="00781E8C">
      <w:pPr>
        <w:spacing w:before="120" w:after="0" w:line="240" w:lineRule="auto"/>
        <w:jc w:val="center"/>
        <w:rPr>
          <w:rFonts w:ascii="Times New Roman" w:eastAsia="Times New Roman" w:hAnsi="Times New Roman" w:cs="Times New Roman"/>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Zmiany Umowy</w:t>
      </w:r>
    </w:p>
    <w:p w14:paraId="7B99AB3E"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zmiany niniejszej Umowy mogą być dokonywane za zgodą obu Stron wyrażoną na piśmie pod rygorem nieważności, poprzez zawarcie aneksu do niniejszej Umowy.</w:t>
      </w:r>
    </w:p>
    <w:p w14:paraId="514B5C3D"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Niedopuszczalne są istotne zmiany postanowień Umowy, w stosunku do treści oferty Wykonawcy, </w:t>
      </w:r>
      <w:r w:rsidRPr="00781E8C">
        <w:rPr>
          <w:rFonts w:ascii="Times New Roman" w:eastAsia="Times New Roman" w:hAnsi="Times New Roman" w:cs="Times New Roman"/>
          <w:kern w:val="0"/>
          <w:lang w:eastAsia="pl-PL"/>
          <w14:ligatures w14:val="none"/>
        </w:rPr>
        <w:br/>
        <w:t>z wyjątkiem zmian określonych poniżej:</w:t>
      </w:r>
    </w:p>
    <w:p w14:paraId="531E6D9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terminu realizacji Przedmiotu Umowy uwarunkowana wystąpieniem siły wyższej:</w:t>
      </w:r>
    </w:p>
    <w:p w14:paraId="515F4D77"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przez siłę wyższą Strony rozumieją okoliczności niezależnie od woli i działań Stron, których powstania żadna ze Stron nie mogła przewidzieć i których powstaniu lub skutkom nie mogła zapobiec przy zachowaniu należytej staranności,</w:t>
      </w:r>
    </w:p>
    <w:p w14:paraId="502BA1A0"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4E45755"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Strona dotknięta działaniem siły wyższej jest zobowiązana do powiadomienia  o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36F73A69"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color w:val="000000"/>
          <w:kern w:val="0"/>
          <w:lang w:eastAsia="pl-PL"/>
          <w14:ligatures w14:val="none"/>
        </w:rPr>
      </w:pPr>
      <w:bookmarkStart w:id="2" w:name="_Hlk498518844"/>
      <w:r w:rsidRPr="00781E8C">
        <w:rPr>
          <w:rFonts w:ascii="Times New Roman" w:eastAsia="Times New Roman" w:hAnsi="Times New Roman" w:cs="Times New Roman"/>
          <w:color w:val="000000"/>
          <w:kern w:val="0"/>
          <w:lang w:eastAsia="pl-PL"/>
          <w14:ligatures w14:val="none"/>
        </w:rPr>
        <w:t>zmiana terminu realizacji Przedmiotu Umowy poprzez: przyspieszenie terminów realizacji Przedmiotu Umowy, na skutek zmiany uwarunkowań produkcyjnych po stronie Wykonawcy oraz możliwości finansowych po stronie Zamawiającego;</w:t>
      </w:r>
    </w:p>
    <w:bookmarkEnd w:id="2"/>
    <w:p w14:paraId="4588A284"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obowiązującej stawki podatku VAT - w przypadku zmiany stawki podatku VAT na przedmiot zamówienia w stosunku do stawki wskazanej w ofercie, wynagrodzenie Wykonawcy ulegnie odpowiednio zwiększeniu lub zmniejszeniu przy zachowaniu bez zmian kwoty netto wynikającej z oferty;</w:t>
      </w:r>
    </w:p>
    <w:p w14:paraId="25CF69A9"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sposobu rozliczania Umowy lub dokonywania płatności na rzecz Wykonawcy na skutek zmian przepisów prawnych;</w:t>
      </w:r>
    </w:p>
    <w:p w14:paraId="21154B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autobusu, nie wpływające w sposób istotny na zmianę Przedmiotu Umowy, wynikające z konieczności dostosowania go do aktualnych wymagań Zarządu Transportu Miejskiego, organizatora komunikacji autobusowej w m. st. Warszawie;</w:t>
      </w:r>
    </w:p>
    <w:p w14:paraId="490684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oferowanego autobusu, spowodowane postępem technicznym, modernizacją autobusu przez producenta oraz koniecznością dostosowania Przedmiotu Umowy do zmieniających się wymagań na podstawie obowiązujących przepisów prawnych;</w:t>
      </w:r>
    </w:p>
    <w:p w14:paraId="1A1E6D80"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zapisów w Umowie serwisowej, jeśli zmiany te wynikają z postępu technicznego, modernizacji autobusu przez producenta, zmian organizacyjnych u Zamawiającego oraz konieczności dostosowania Przedmiotu Umowy do zmieniających się wymagań wynikających z przepisów prawnych.</w:t>
      </w:r>
    </w:p>
    <w:p w14:paraId="1C5B7522"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 stanowi istotnej zmiany Umowy, o której mowa w ust. 2, w szczególności:</w:t>
      </w:r>
    </w:p>
    <w:p w14:paraId="7BA96494"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związanych z obsługą administracyjno-organizacyjną Umowy (np. zmiana rachunku bankowego, na który będą dokonywane płatności),</w:t>
      </w:r>
    </w:p>
    <w:p w14:paraId="2C8469B1"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teleadresowych Stron oraz zmiana osób upoważnionych do kontaktów między Stronami,</w:t>
      </w:r>
    </w:p>
    <w:p w14:paraId="6ED782BD"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Zmiana świadectwa homologacji typu pojazdu (o ile nie wystąpiła zmiana w kompletacji z zakresie opisanym w umowie). </w:t>
      </w:r>
    </w:p>
    <w:p w14:paraId="5CBF8BE3"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Umowy z naruszeniem ust. 2 podlega unieważnieniu.</w:t>
      </w:r>
    </w:p>
    <w:p w14:paraId="3B666DCA"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Zmiany, o których mowa w ust. 2, mogą być dokonane na wniosek Zamawiającego lub Wykonawcy. Wykonawca występując z propozycją zmiany musi szczegółowo uzasadnić potrzebę jej wprowadzenia oraz wykazać, że wprowadzenie zmiany nie będzie sprzeczne z określonymi w Specyfikacji Istotnych Warunków Zamówienia wymaganiami dotyczącymi Przedmiotu Umowy. </w:t>
      </w:r>
    </w:p>
    <w:p w14:paraId="638EAE8E" w14:textId="26FA8B1E" w:rsidR="00781E8C" w:rsidRPr="00781E8C" w:rsidRDefault="006E0FB7" w:rsidP="00781E8C">
      <w:pPr>
        <w:numPr>
          <w:ilvl w:val="0"/>
          <w:numId w:val="9"/>
        </w:numPr>
        <w:spacing w:before="120" w:after="0" w:line="240" w:lineRule="auto"/>
        <w:jc w:val="both"/>
        <w:rPr>
          <w:rFonts w:ascii="Times New Roman" w:eastAsia="Times New Roman" w:hAnsi="Times New Roman" w:cs="Times New Roman"/>
          <w:kern w:val="0"/>
          <w:szCs w:val="24"/>
          <w:lang w:eastAsia="pl-PL"/>
          <w14:ligatures w14:val="none"/>
        </w:rPr>
      </w:pPr>
      <w:r w:rsidRPr="006E0FB7">
        <w:rPr>
          <w:rFonts w:ascii="Times New Roman" w:eastAsia="Aptos" w:hAnsi="Times New Roman" w:cs="Times New Roman"/>
        </w:rPr>
        <w:t xml:space="preserve">Zgodnie z art. 439 ustawy Prawo Zamówień publicznych wynagrodzenie Wykonawcy określone w §2 Umowy, może zostać  zwaloryzowane o wskaźnik waloryzacji stanowiący różnicę odchylenia wskaźnika cen towarów i usług konsumpcyjnych ogółem za ostatni rok publikowanego na stronie Głównego Urzędu Statystycznego, od wskaźnika inflacji CPI zakładanego w Projekcji inflacji i </w:t>
      </w:r>
      <w:r w:rsidRPr="006E0FB7">
        <w:rPr>
          <w:rFonts w:ascii="Times New Roman" w:eastAsia="Aptos" w:hAnsi="Times New Roman" w:cs="Times New Roman"/>
        </w:rPr>
        <w:lastRenderedPageBreak/>
        <w:t>wzrostu gospodarczego NBP opublikowanej w lipcu 2024 roku na stronie NBP (tj. dla roku 2024 – 3,7%; dla roku 2025 – 5,2% dla 2026 – 2,7%), przy łącznym spełnieniu następujących postanowień: </w:t>
      </w:r>
      <w:r w:rsidR="00781E8C" w:rsidRPr="00781E8C">
        <w:rPr>
          <w:rFonts w:ascii="Times New Roman" w:eastAsia="Times New Roman" w:hAnsi="Times New Roman" w:cs="Times New Roman"/>
          <w:kern w:val="0"/>
          <w:szCs w:val="24"/>
          <w:lang w:eastAsia="pl-PL"/>
          <w14:ligatures w14:val="none"/>
        </w:rPr>
        <w:t xml:space="preserve"> </w:t>
      </w:r>
    </w:p>
    <w:p w14:paraId="45CE7253" w14:textId="77777777" w:rsidR="00276BDF" w:rsidRPr="006E0FB7" w:rsidRDefault="00276BDF" w:rsidP="00781E8C">
      <w:pPr>
        <w:numPr>
          <w:ilvl w:val="0"/>
          <w:numId w:val="14"/>
        </w:numPr>
        <w:spacing w:before="120" w:after="0" w:line="240" w:lineRule="auto"/>
        <w:contextualSpacing/>
        <w:jc w:val="both"/>
        <w:rPr>
          <w:rFonts w:ascii="Times New Roman" w:eastAsia="Times New Roman" w:hAnsi="Times New Roman" w:cs="Times New Roman"/>
          <w:kern w:val="0"/>
          <w:szCs w:val="24"/>
          <w:lang w:eastAsia="pl-PL"/>
          <w14:ligatures w14:val="none"/>
        </w:rPr>
      </w:pPr>
      <w:r w:rsidRPr="00276BDF">
        <w:rPr>
          <w:rFonts w:ascii="Times New Roman" w:eastAsia="Aptos" w:hAnsi="Times New Roman" w:cs="Times New Roman"/>
        </w:rPr>
        <w:t>zmiana wynagrodzenia Wykonawcy nastąpi na wniosek Wykonawcy, złożony najwcześniej w 2025 roku, po publikacji na stronie GUS wysokości wskaźnika cen towarów i usług konsumpcyjnych za rok 2024, oraz przy odchyleniu tego wskaźnika od wskaźnika inflacji CPI zakładanego w Projekcji inflacji i wzrostu gospodarczego NBP, o której mowa powyżej, o co najmniej 3 punkty procentowe; </w:t>
      </w:r>
    </w:p>
    <w:p w14:paraId="5CF0EABB" w14:textId="44888E78" w:rsidR="00781E8C" w:rsidRPr="00781E8C" w:rsidRDefault="00781E8C" w:rsidP="00781E8C">
      <w:pPr>
        <w:numPr>
          <w:ilvl w:val="0"/>
          <w:numId w:val="14"/>
        </w:numPr>
        <w:spacing w:before="120" w:after="0" w:line="240" w:lineRule="auto"/>
        <w:contextualSpacing/>
        <w:jc w:val="both"/>
        <w:rPr>
          <w:rFonts w:ascii="Times New Roman" w:eastAsia="Times New Roman" w:hAnsi="Times New Roman" w:cs="Times New Roman"/>
          <w:kern w:val="0"/>
          <w:szCs w:val="24"/>
          <w:lang w:eastAsia="pl-PL"/>
          <w14:ligatures w14:val="none"/>
        </w:rPr>
      </w:pPr>
      <w:r w:rsidRPr="00781E8C">
        <w:rPr>
          <w:rFonts w:ascii="Times New Roman" w:eastAsia="Times New Roman" w:hAnsi="Times New Roman" w:cs="Times New Roman"/>
          <w:kern w:val="0"/>
          <w:szCs w:val="24"/>
          <w:lang w:eastAsia="pl-PL"/>
          <w14:ligatures w14:val="none"/>
        </w:rPr>
        <w:t>maksymalna wartość zmiany wynagrodzenia Wykonawcy, jaką dopuszcza Zamawiający w efekcie zastosowania postanowień ust. 6 nie przekroczy 5% wartości umowy brutto, określonej w §2 umowy.</w:t>
      </w:r>
    </w:p>
    <w:p w14:paraId="2169F28F" w14:textId="77777777" w:rsidR="00781E8C" w:rsidRPr="00781E8C" w:rsidRDefault="00781E8C" w:rsidP="00781E8C">
      <w:pPr>
        <w:spacing w:before="120" w:after="0" w:line="240" w:lineRule="auto"/>
        <w:ind w:left="426" w:hanging="142"/>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7. Zgodnie z art. 436 pkt 4 lit. b) ustawy </w:t>
      </w:r>
      <w:r w:rsidRPr="00781E8C">
        <w:rPr>
          <w:rFonts w:ascii="Times New Roman" w:eastAsia="Times New Roman" w:hAnsi="Times New Roman" w:cs="Times New Roman"/>
          <w:kern w:val="0"/>
          <w:szCs w:val="24"/>
          <w:lang w:eastAsia="pl-PL"/>
          <w14:ligatures w14:val="none"/>
        </w:rPr>
        <w:t>Prawo Zamówień publicznych</w:t>
      </w:r>
      <w:r w:rsidRPr="00781E8C">
        <w:rPr>
          <w:rFonts w:ascii="Times New Roman" w:eastAsia="Times New Roman" w:hAnsi="Times New Roman" w:cs="Times New Roman"/>
          <w:kern w:val="0"/>
          <w:lang w:eastAsia="pl-PL"/>
          <w14:ligatures w14:val="none"/>
        </w:rPr>
        <w:t xml:space="preserve"> w przypadku zmiany w okresie obowiązywania umowy:</w:t>
      </w:r>
    </w:p>
    <w:p w14:paraId="788B1DA1" w14:textId="77777777" w:rsidR="00781E8C" w:rsidRPr="00781E8C" w:rsidRDefault="00781E8C" w:rsidP="00781E8C">
      <w:pPr>
        <w:spacing w:before="120"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1) stawki podatku od towarów i usług oraz podatku akcyzowego, </w:t>
      </w:r>
    </w:p>
    <w:p w14:paraId="0BFCA6D9" w14:textId="77777777" w:rsidR="00781E8C" w:rsidRPr="00781E8C" w:rsidRDefault="00781E8C" w:rsidP="00781E8C">
      <w:pPr>
        <w:spacing w:before="120"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2) wysokości minimalnego wynagrodzenia za pracę albo wysokości minimalnej stawki godzinowej, ustalonych na podstawie przepisów ustawy z dnia 10 października 2002 r. o minimalnym wynagrodzeniu za pracę; </w:t>
      </w:r>
    </w:p>
    <w:p w14:paraId="769981F5" w14:textId="77777777" w:rsidR="00781E8C" w:rsidRPr="00781E8C" w:rsidRDefault="00781E8C" w:rsidP="00781E8C">
      <w:pPr>
        <w:spacing w:before="120"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3) zasad podlegania ubezpieczeniom społecznym lub ubezpieczeniu zdrowotnemu lub wysokości stawki na ubezpieczenia społeczne lub zdrowotne; </w:t>
      </w:r>
    </w:p>
    <w:p w14:paraId="7A1B9DDE" w14:textId="77777777" w:rsidR="00781E8C" w:rsidRPr="00781E8C" w:rsidRDefault="00781E8C" w:rsidP="00781E8C">
      <w:pPr>
        <w:spacing w:before="120"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4) zasad gromadzenia i wysokości wpłat do pracowniczych planów kapitałowych, o których mowa w Ustawie z dnia 4 października 2018 r. o pracowniczych planach kapitałowych; </w:t>
      </w:r>
    </w:p>
    <w:p w14:paraId="1084563F" w14:textId="77777777" w:rsidR="00781E8C" w:rsidRPr="00781E8C" w:rsidRDefault="00781E8C" w:rsidP="00781E8C">
      <w:pPr>
        <w:tabs>
          <w:tab w:val="left" w:pos="993"/>
        </w:tabs>
        <w:spacing w:before="120" w:after="0" w:line="240" w:lineRule="auto"/>
        <w:ind w:left="1134" w:hanging="56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wysokość należnego wynagrodzenia Wykonawcy ulegnie odpowiedniej zmianie, jeżeli wskazane w pkt 1) – 4) niniejszego ustępu zmiany będą miały wpływ na koszty wykonania Przedmiotu umowy przez Wykonawcę. </w:t>
      </w:r>
    </w:p>
    <w:p w14:paraId="3FED6775" w14:textId="77777777" w:rsidR="00781E8C" w:rsidRPr="00781E8C" w:rsidRDefault="00781E8C" w:rsidP="00781E8C">
      <w:pPr>
        <w:spacing w:before="120" w:after="0" w:line="240" w:lineRule="auto"/>
        <w:ind w:left="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8. W przypadku opublikowania przepisów skutkujących wystąpieniem zmian, o których mowa: </w:t>
      </w:r>
    </w:p>
    <w:p w14:paraId="11A6D2AA" w14:textId="77777777" w:rsidR="00781E8C" w:rsidRPr="00781E8C" w:rsidRDefault="00781E8C" w:rsidP="00781E8C">
      <w:pPr>
        <w:spacing w:before="120" w:after="0" w:line="240" w:lineRule="auto"/>
        <w:ind w:left="1134" w:hanging="425"/>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1) w ust. 7 pkt 1), zmiana wynagrodzenia nastąpi w formie aneksu do Umowy, zgodnie z zasadami określonymi w przepisach wprowadzających zmianę, </w:t>
      </w:r>
    </w:p>
    <w:p w14:paraId="47EC9175" w14:textId="77777777" w:rsidR="00781E8C" w:rsidRPr="00781E8C" w:rsidRDefault="00781E8C" w:rsidP="00781E8C">
      <w:pPr>
        <w:spacing w:before="120" w:after="0" w:line="240" w:lineRule="auto"/>
        <w:ind w:left="1134" w:hanging="425"/>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 ust. 7 pkt 2) - 4), każda ze Stron Umowy, może wystąpić do drugiej Strony z wnioskiem o zmianę wysokości wynagrodzenia dotyczącego części Przedmiotu Zamówienia pozostałej do wykonania na dzień złożenia wniosku. Wniosek wskazany w zdaniu poprzedzającym powinien zawierać uzasadnienie wraz z analizą wpływu przedmiotowych zmian na koszty wykonania Przedmiotu Zamówienia oraz wyliczenie kwoty zmiany kosztów wykonania zamówienia. Po zaakceptowaniu przedmiotowego wniosku przez obie Strony oraz zabezpieczeniu odpowiednich środków finansowych przez Zamawiającego Strony zawrą Aneks do Umowy w zakresie zmiany wynagrodzenia w związku ze zmianami, o których mowa w ust. 7 pkt 2) - 4) powyżej. Aneks obejmował będzie wynagrodzenie należne począwszy od daty złożenia wniosku, jednak nie wcześniej niż od dnia wejścia w życie przepisów powołanych we wniosku.</w:t>
      </w:r>
    </w:p>
    <w:p w14:paraId="59951D34"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§8</w:t>
      </w:r>
    </w:p>
    <w:p w14:paraId="488E3CB7"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Odstąpienie od Umowy</w:t>
      </w:r>
    </w:p>
    <w:p w14:paraId="13BC16BE" w14:textId="77777777" w:rsidR="00781E8C" w:rsidRPr="00781E8C" w:rsidRDefault="00781E8C" w:rsidP="00781E8C">
      <w:pPr>
        <w:numPr>
          <w:ilvl w:val="0"/>
          <w:numId w:val="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14:paraId="31C13DD5"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Odstąpienie od Umowy w przypadku, o którym mowa w </w:t>
      </w:r>
      <w:r w:rsidRPr="00781E8C">
        <w:rPr>
          <w:rFonts w:ascii="Times New Roman" w:eastAsia="Times New Roman" w:hAnsi="Times New Roman" w:cs="Times New Roman"/>
          <w:bCs/>
          <w:kern w:val="0"/>
          <w:lang w:eastAsia="pl-PL"/>
          <w14:ligatures w14:val="none"/>
        </w:rPr>
        <w:t>ust</w:t>
      </w:r>
      <w:r w:rsidRPr="00781E8C">
        <w:rPr>
          <w:rFonts w:ascii="Times New Roman" w:eastAsia="Times New Roman" w:hAnsi="Times New Roman" w:cs="Times New Roman"/>
          <w:kern w:val="0"/>
          <w:lang w:eastAsia="pl-PL"/>
          <w14:ligatures w14:val="none"/>
        </w:rPr>
        <w:t>. 1, może nastąpić w terminie 30 dni od powzięcia wiadomości o powyższych okolicznościach.</w:t>
      </w:r>
    </w:p>
    <w:p w14:paraId="5D6DE0CE"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Niezależnie od przypadku opisanego w ust. 1 Zamawiający może odstąpić od Umowy w razie  rażącego naruszenia warunków Umowy przez Wykonawcę. Za naruszenie, o którym mowa w zdaniu poprzedzającym, Strony uznają w szczególności zwłokę w rozpoczęciu dostaw autobusów trwającą dłużej niż 30 dni oraz zwłokę w dostarczeniu dokumentacji, o której mowa </w:t>
      </w:r>
      <w:r w:rsidRPr="00781E8C">
        <w:rPr>
          <w:rFonts w:ascii="Times New Roman" w:eastAsia="Times New Roman" w:hAnsi="Times New Roman" w:cs="Times New Roman"/>
          <w:color w:val="000000"/>
          <w:kern w:val="0"/>
          <w:lang w:eastAsia="pl-PL"/>
          <w14:ligatures w14:val="none"/>
        </w:rPr>
        <w:t xml:space="preserve">w §5 ust. 1.4., </w:t>
      </w:r>
      <w:r w:rsidRPr="00781E8C">
        <w:rPr>
          <w:rFonts w:ascii="Times New Roman" w:eastAsia="Times New Roman" w:hAnsi="Times New Roman" w:cs="Times New Roman"/>
          <w:kern w:val="0"/>
          <w:lang w:eastAsia="pl-PL"/>
          <w14:ligatures w14:val="none"/>
        </w:rPr>
        <w:t xml:space="preserve">trwającą dłużej niż 30 dni. </w:t>
      </w:r>
    </w:p>
    <w:p w14:paraId="5B56232A"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Odstąpienie od Umowy w przypadku, o którym mowa w ust. 3, może nastąpić nie później niż w dniu, w którym upłynie 6 miesięcy od dnia, w którym zgodnie z harmonogramem nastąpić miała dostawa ostatniej partii autobusów.</w:t>
      </w:r>
    </w:p>
    <w:p w14:paraId="128FE46B"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W przypadkach, o których mowa w ust. 1 i 3 Wykonawca może żądać od Zamawiającego jedynie wynagrodzenia należnego mu z tytułu wykonania części Umowy.</w:t>
      </w:r>
    </w:p>
    <w:p w14:paraId="353A8E66"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§9</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b/>
          <w:kern w:val="0"/>
          <w:lang w:eastAsia="pl-PL"/>
          <w14:ligatures w14:val="none"/>
        </w:rPr>
        <w:t>Oświadczenie sankcyjne</w:t>
      </w:r>
    </w:p>
    <w:p w14:paraId="2275BB5E" w14:textId="77777777" w:rsidR="00781E8C" w:rsidRPr="00781E8C" w:rsidRDefault="00781E8C" w:rsidP="00781E8C">
      <w:pPr>
        <w:spacing w:before="240" w:after="24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Wykonawca oświadcza, że:</w:t>
      </w:r>
    </w:p>
    <w:p w14:paraId="19A1D699"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pochodzi z państwa objętego embargo lub sankcjami międzynarodowymi,</w:t>
      </w:r>
    </w:p>
    <w:p w14:paraId="70B27010"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wpisany na listę osób i podmiotów, wobec których zostały zastosowane środki ograniczające, o których mowa w art. 1 ustawy z dnia 13.04.2022r. -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088216C5"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wymieniony w wykazach określonych w rozporządzeniu Rady (WE) nr 765/2006 z dnia 18.05.2006 r. - dotyczącym środków ograniczających w związku z sytuacją na Białorusi i 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01B027E9"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beneficjent rzeczywisty Wykonawcy w rozumieniu ustawy z dnia 01.03.2018 r. - o przeciwdziałaniu praniu pieniędzy oraz finansowaniu terroryzmu nie został wymieniony w wykazach określonych w rozporządzeniu nr 765/2006 oraz w rozporządzeniu nr 269/2014, jak również nie jest osobą wpisaną na Listę, ani osobą będącą  beneficjentem rzeczywistym od dnia 24.02.2022 r. wpisaną następnie na Listę,</w:t>
      </w:r>
    </w:p>
    <w:p w14:paraId="5DF7CCCA"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dominującą od dnia 24.02.2022 r. wpisanym następnie na Listę,</w:t>
      </w:r>
    </w:p>
    <w:p w14:paraId="0678559A"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przestrzega wszelkich  zakazów wprowadzania oraz przemieszczania określonych towarów pochodzących z Federacji Rosyjskiej i Białorusi, jak również wszelkich pozostałych przepisów Ustawy, Rozporządzenia nr 765/2006 oraz w Rozporządzenia nr 269/2014.</w:t>
      </w:r>
    </w:p>
    <w:p w14:paraId="5178B4DC"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Wobec Wykonawcy nie znajdzie zastosowania żadna lista sankcji, tzn. że ani towary, ani osoby i/lub spółki i/lub inne podmioty, które są uczestnikami bezpośrednio lub pośrednio w całym łańcuchu dostaw, nie podlegają ograniczeniom wynikającym z sankcji UE lub Polski w związku z konfliktem w Ukrainie. W szczególności, zapewniamy MZA, że MZA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MZA ustnie i pisemnie o zaistniałej zmianie. Jednocześnie potwierdzamy, że MZA będzie uprawniona do natychmiastowego wstrzymania wykonania umowy w przypadku wystąpienia jakiegokolwiek związku z listą sankcji w powyższym znaczeniu. W przypadku wystąpienia przeciwko MZA z roszczeniami wynikającymi z lub pozostającymi w związku ze środkiem z listy sankcji, który mimo wszystko istnieje, Wykonawca, na pierwsze żądanie MZA, zwolni MZA z odpowiedzialności z tytułu takich roszczeń. </w:t>
      </w:r>
    </w:p>
    <w:p w14:paraId="1EBF3371"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28252F86"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359CE75F"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5F64EA1F"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3D769375"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§10</w:t>
      </w:r>
    </w:p>
    <w:p w14:paraId="0903D470"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Postanowienia końcowe</w:t>
      </w:r>
    </w:p>
    <w:p w14:paraId="72F9737F"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Spory wynikłe na tle realizacji niniejszej Umowy będzie rozstrzygał sąd powszechny właściwy dla siedziby Zamawiającego.</w:t>
      </w:r>
    </w:p>
    <w:p w14:paraId="66D0D2C9"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sprawach nieuregulowanych niniejszą Umową mają zastosowanie przepisy ustawy Prawo zamówień publicznych oraz Kodeksu Cywilnego</w:t>
      </w:r>
      <w:r w:rsidRPr="00781E8C">
        <w:rPr>
          <w:rFonts w:ascii="Times New Roman" w:eastAsia="Times New Roman" w:hAnsi="Times New Roman" w:cs="Times New Roman"/>
          <w:kern w:val="0"/>
          <w:vertAlign w:val="superscript"/>
          <w:lang w:eastAsia="pl-PL"/>
          <w14:ligatures w14:val="none"/>
        </w:rPr>
        <w:footnoteReference w:id="5"/>
      </w:r>
      <w:r w:rsidRPr="00781E8C">
        <w:rPr>
          <w:rFonts w:ascii="Times New Roman" w:eastAsia="Times New Roman" w:hAnsi="Times New Roman" w:cs="Times New Roman"/>
          <w:kern w:val="0"/>
          <w:lang w:eastAsia="pl-PL"/>
          <w14:ligatures w14:val="none"/>
        </w:rPr>
        <w:t>.</w:t>
      </w:r>
    </w:p>
    <w:p w14:paraId="74334866"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Strony wyłączają stosowanie Konwencji Narodów Zjednoczonych o umowach międzynarodowej sprzedaży towarów sporządzonej w Wiedniu dnia 11 kwietnia 1980 r (Dz. U. nr 45 z 1997 roku, poz. 286) i ustalają, że w sprawach nienormowanych niniejszą Umową zastosowanie będą miały przepisy prawa polskiego, w tym w szczególności przepisy ustawy Prawo zamówień publicznych z dnia 11 września 2019 r. (</w:t>
      </w:r>
      <w:r w:rsidRPr="00781E8C">
        <w:rPr>
          <w:rFonts w:ascii="Times New Roman" w:eastAsia="Times New Roman" w:hAnsi="Times New Roman" w:cs="Times New Roman"/>
          <w:bCs/>
          <w:kern w:val="0"/>
          <w:lang w:eastAsia="pl-PL"/>
          <w14:ligatures w14:val="none"/>
        </w:rPr>
        <w:t>tekst. jedn. Dz. U. z 2022 r. poz. 1710, z późniejszymi zmianami</w:t>
      </w:r>
      <w:r w:rsidRPr="00781E8C">
        <w:rPr>
          <w:rFonts w:ascii="Times New Roman" w:eastAsia="Times New Roman" w:hAnsi="Times New Roman" w:cs="Times New Roman"/>
          <w:kern w:val="0"/>
          <w:lang w:eastAsia="pl-PL"/>
          <w14:ligatures w14:val="none"/>
        </w:rPr>
        <w:t>) oraz Kodeksu Cywilnego</w:t>
      </w:r>
      <w:r w:rsidRPr="00781E8C">
        <w:rPr>
          <w:rFonts w:ascii="Times New Roman" w:eastAsia="Times New Roman" w:hAnsi="Times New Roman" w:cs="Times New Roman"/>
          <w:kern w:val="0"/>
          <w:vertAlign w:val="superscript"/>
          <w:lang w:eastAsia="pl-PL"/>
          <w14:ligatures w14:val="none"/>
        </w:rPr>
        <w:footnoteReference w:id="6"/>
      </w:r>
      <w:r w:rsidRPr="00781E8C">
        <w:rPr>
          <w:rFonts w:ascii="Times New Roman" w:eastAsia="Times New Roman" w:hAnsi="Times New Roman" w:cs="Times New Roman"/>
          <w:kern w:val="0"/>
          <w:lang w:eastAsia="pl-PL"/>
          <w14:ligatures w14:val="none"/>
        </w:rPr>
        <w:t>.</w:t>
      </w:r>
    </w:p>
    <w:p w14:paraId="6E6D7A05"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spisana została w trzech jednobrzmiących egzemplarzach, z których dwa są dla Zamawiającego, a jeden dla Wykonawcy.</w:t>
      </w:r>
    </w:p>
    <w:p w14:paraId="78EF1384" w14:textId="77777777" w:rsidR="00781E8C" w:rsidRPr="00781E8C" w:rsidRDefault="00781E8C" w:rsidP="00781E8C">
      <w:pPr>
        <w:spacing w:after="0" w:line="240" w:lineRule="auto"/>
        <w:jc w:val="both"/>
        <w:rPr>
          <w:rFonts w:ascii="Times New Roman" w:eastAsia="Times New Roman" w:hAnsi="Times New Roman" w:cs="Times New Roman"/>
          <w:kern w:val="0"/>
          <w:u w:val="single"/>
          <w:lang w:eastAsia="pl-PL"/>
          <w14:ligatures w14:val="none"/>
        </w:rPr>
      </w:pPr>
    </w:p>
    <w:p w14:paraId="06CC98FB" w14:textId="77777777" w:rsidR="00781E8C" w:rsidRPr="00781E8C" w:rsidRDefault="00781E8C" w:rsidP="00781E8C">
      <w:pPr>
        <w:spacing w:after="0" w:line="240" w:lineRule="auto"/>
        <w:jc w:val="both"/>
        <w:rPr>
          <w:rFonts w:ascii="Times New Roman" w:eastAsia="Times New Roman" w:hAnsi="Times New Roman" w:cs="Times New Roman"/>
          <w:i/>
          <w:kern w:val="0"/>
          <w:u w:val="single"/>
          <w:lang w:eastAsia="pl-PL"/>
          <w14:ligatures w14:val="none"/>
        </w:rPr>
      </w:pPr>
      <w:r w:rsidRPr="00781E8C">
        <w:rPr>
          <w:rFonts w:ascii="Times New Roman" w:eastAsia="Times New Roman" w:hAnsi="Times New Roman" w:cs="Times New Roman"/>
          <w:i/>
          <w:kern w:val="0"/>
          <w:u w:val="single"/>
          <w:lang w:eastAsia="pl-PL"/>
          <w14:ligatures w14:val="none"/>
        </w:rPr>
        <w:t>wykaz załączników do Umowy:</w:t>
      </w:r>
    </w:p>
    <w:p w14:paraId="7215898E" w14:textId="77777777" w:rsidR="00781E8C" w:rsidRPr="00781E8C" w:rsidRDefault="00781E8C" w:rsidP="00781E8C">
      <w:pPr>
        <w:numPr>
          <w:ilvl w:val="0"/>
          <w:numId w:val="12"/>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autobusu </w:t>
      </w:r>
    </w:p>
    <w:p w14:paraId="3F4B0B8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Szczegółowa kompletacja autobusu </w:t>
      </w:r>
    </w:p>
    <w:p w14:paraId="3D05956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wymiarów zewnętrznych autobusu </w:t>
      </w:r>
    </w:p>
    <w:p w14:paraId="1A41711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kolorystyki zewnętrznej autobusu </w:t>
      </w:r>
    </w:p>
    <w:p w14:paraId="5B9BCBE1"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rozmieszczenia miejsc pasażerskich, wzór tkaniny tapicerki siedzeń autobusu </w:t>
      </w:r>
    </w:p>
    <w:p w14:paraId="02E958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szczegółowy podłogi autobusu </w:t>
      </w:r>
    </w:p>
    <w:p w14:paraId="4CFE615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zagospodarowania przestrzeni pasażerskiej autobusu</w:t>
      </w:r>
    </w:p>
    <w:p w14:paraId="55E92B29"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tablic kierunkowych, ekranów LCD i kamer monitoringu wizyjnego</w:t>
      </w:r>
    </w:p>
    <w:p w14:paraId="6D29AB98"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elementów sterujących autobusu</w:t>
      </w:r>
    </w:p>
    <w:p w14:paraId="72A8CF0A"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pneumatycznego autobusu </w:t>
      </w:r>
    </w:p>
    <w:p w14:paraId="511BB75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chłodzenia i ogrzewania autobusu </w:t>
      </w:r>
    </w:p>
    <w:p w14:paraId="2F5505BB"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Skrócona technologia zabezpieczenia antykorozyjnego autobusu</w:t>
      </w:r>
    </w:p>
    <w:p w14:paraId="6BC9A63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urządzeń i systemów elektronicznych</w:t>
      </w:r>
    </w:p>
    <w:p w14:paraId="31FA1FD6"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funkcji systemu tablic kierunkowych oraz prezentowanych informacji</w:t>
      </w:r>
    </w:p>
    <w:p w14:paraId="63A433D3"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elektrycznego układu napędowego</w:t>
      </w:r>
    </w:p>
    <w:p w14:paraId="2D6512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elektryczny układu ładowania akumulatorów trakcyjnych autobusu</w:t>
      </w:r>
    </w:p>
    <w:p w14:paraId="198D1536"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Świadectwo homologacji typu pojazdu</w:t>
      </w:r>
    </w:p>
    <w:p w14:paraId="54737AB4"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serwisowa</w:t>
      </w:r>
    </w:p>
    <w:p w14:paraId="6D372D2B"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narzędzi i wyposażenia specjalnego do obsług technicznych i napraw</w:t>
      </w:r>
    </w:p>
    <w:p w14:paraId="78CCCC65"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Protokół uzgodnień szczegółowych</w:t>
      </w:r>
    </w:p>
    <w:p w14:paraId="63CA2F9B"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E914352"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załączniki do niniejszej Umowy stanowią jej integralną część.</w:t>
      </w:r>
    </w:p>
    <w:p w14:paraId="05D07DDB"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2A78DE9A"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A007B94"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F91E176" w14:textId="77777777" w:rsidR="00781E8C" w:rsidRPr="00781E8C" w:rsidRDefault="00781E8C" w:rsidP="00781E8C">
      <w:pPr>
        <w:spacing w:after="0" w:line="240" w:lineRule="auto"/>
        <w:ind w:firstLine="708"/>
        <w:jc w:val="both"/>
        <w:rPr>
          <w:rFonts w:ascii="Times New Roman" w:eastAsia="Times New Roman" w:hAnsi="Times New Roman" w:cs="Times New Roman"/>
          <w:i/>
          <w:kern w:val="0"/>
          <w:lang w:eastAsia="pl-PL"/>
          <w14:ligatures w14:val="none"/>
        </w:rPr>
      </w:pPr>
      <w:r w:rsidRPr="00781E8C">
        <w:rPr>
          <w:rFonts w:ascii="Times New Roman" w:eastAsia="Times New Roman" w:hAnsi="Times New Roman" w:cs="Times New Roman"/>
          <w:i/>
          <w:kern w:val="0"/>
          <w:lang w:eastAsia="pl-PL"/>
          <w14:ligatures w14:val="none"/>
        </w:rPr>
        <w:lastRenderedPageBreak/>
        <w:t>Wykonawca</w:t>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t xml:space="preserve">        Zamawiający </w:t>
      </w:r>
    </w:p>
    <w:p w14:paraId="1A836015"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podpisy i pieczęć firmowa</w:t>
      </w:r>
    </w:p>
    <w:p w14:paraId="3D09D4F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3D3C625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096B166"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40207C8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t xml:space="preserve">                                     .........................................</w:t>
      </w:r>
    </w:p>
    <w:p w14:paraId="39574002" w14:textId="77777777" w:rsidR="00781E8C" w:rsidRPr="00781E8C" w:rsidRDefault="00781E8C" w:rsidP="00781E8C">
      <w:pPr>
        <w:spacing w:after="0" w:line="240" w:lineRule="auto"/>
        <w:rPr>
          <w:rFonts w:ascii="Times New Roman" w:eastAsia="Times New Roman" w:hAnsi="Times New Roman" w:cs="Times New Roman"/>
          <w:kern w:val="0"/>
          <w:lang w:eastAsia="pl-PL"/>
          <w14:ligatures w14:val="none"/>
        </w:rPr>
      </w:pPr>
    </w:p>
    <w:p w14:paraId="633F6032" w14:textId="77777777" w:rsidR="00781E8C" w:rsidRPr="00781E8C" w:rsidRDefault="00781E8C" w:rsidP="00781E8C">
      <w:pPr>
        <w:spacing w:after="0" w:line="240" w:lineRule="auto"/>
        <w:rPr>
          <w:rFonts w:ascii="Times New Roman" w:eastAsia="Times New Roman" w:hAnsi="Times New Roman" w:cs="Times New Roman"/>
          <w:kern w:val="0"/>
          <w:lang w:eastAsia="pl-PL"/>
          <w14:ligatures w14:val="none"/>
        </w:rPr>
      </w:pPr>
    </w:p>
    <w:p w14:paraId="115A455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t xml:space="preserve">                                     .........................................</w:t>
      </w:r>
    </w:p>
    <w:p w14:paraId="729554DA" w14:textId="77777777" w:rsidR="00D247ED" w:rsidRDefault="00D247ED"/>
    <w:sectPr w:rsidR="00D247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61A40" w14:textId="77777777" w:rsidR="002D078E" w:rsidRDefault="002D078E" w:rsidP="00781E8C">
      <w:pPr>
        <w:spacing w:after="0" w:line="240" w:lineRule="auto"/>
      </w:pPr>
      <w:r>
        <w:separator/>
      </w:r>
    </w:p>
  </w:endnote>
  <w:endnote w:type="continuationSeparator" w:id="0">
    <w:p w14:paraId="4BF67FE3" w14:textId="77777777" w:rsidR="002D078E" w:rsidRDefault="002D078E" w:rsidP="00781E8C">
      <w:pPr>
        <w:spacing w:after="0" w:line="240" w:lineRule="auto"/>
      </w:pPr>
      <w:r>
        <w:continuationSeparator/>
      </w:r>
    </w:p>
  </w:endnote>
  <w:endnote w:type="continuationNotice" w:id="1">
    <w:p w14:paraId="4F1B3922" w14:textId="77777777" w:rsidR="002D078E" w:rsidRDefault="002D0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B6794" w14:textId="77777777" w:rsidR="002D078E" w:rsidRDefault="002D078E" w:rsidP="00781E8C">
      <w:pPr>
        <w:spacing w:after="0" w:line="240" w:lineRule="auto"/>
      </w:pPr>
      <w:r>
        <w:separator/>
      </w:r>
    </w:p>
  </w:footnote>
  <w:footnote w:type="continuationSeparator" w:id="0">
    <w:p w14:paraId="6393ED21" w14:textId="77777777" w:rsidR="002D078E" w:rsidRDefault="002D078E" w:rsidP="00781E8C">
      <w:pPr>
        <w:spacing w:after="0" w:line="240" w:lineRule="auto"/>
      </w:pPr>
      <w:r>
        <w:continuationSeparator/>
      </w:r>
    </w:p>
  </w:footnote>
  <w:footnote w:type="continuationNotice" w:id="1">
    <w:p w14:paraId="4E227C55" w14:textId="77777777" w:rsidR="002D078E" w:rsidRDefault="002D078E">
      <w:pPr>
        <w:spacing w:after="0" w:line="240" w:lineRule="auto"/>
      </w:pPr>
    </w:p>
  </w:footnote>
  <w:footnote w:id="2">
    <w:p w14:paraId="4F22F904" w14:textId="77777777" w:rsidR="00781E8C" w:rsidRDefault="00781E8C" w:rsidP="00781E8C">
      <w:pPr>
        <w:pStyle w:val="Tekstprzypisudolnego"/>
      </w:pPr>
      <w:r>
        <w:rPr>
          <w:rStyle w:val="Odwoanieprzypisudolnego"/>
        </w:rPr>
        <w:footnoteRef/>
      </w:r>
      <w:r>
        <w:t xml:space="preserve"> zapis dotyczy wyłącznie autobusu, który został specjalnie wyprodukowany przez Wykonawcę jako autobus spełniający wymagania Zamawiającego określone w SWZ oraz który został wykorzystany do wykonania badań, koniecznych do uzyskania świadectwa homologacji </w:t>
      </w:r>
    </w:p>
  </w:footnote>
  <w:footnote w:id="3">
    <w:p w14:paraId="0BB7E333" w14:textId="77777777" w:rsidR="00781E8C" w:rsidRPr="00395073" w:rsidRDefault="00781E8C" w:rsidP="00781E8C">
      <w:pPr>
        <w:pStyle w:val="Tekstprzypisudolnego"/>
      </w:pPr>
      <w:r w:rsidRPr="00395073">
        <w:rPr>
          <w:rStyle w:val="Odwoanieprzypisudolnego"/>
        </w:rPr>
        <w:footnoteRef/>
      </w:r>
      <w:r w:rsidRPr="00395073">
        <w:t xml:space="preserve"> zapis dotyczy wyłącznie</w:t>
      </w:r>
      <w:r>
        <w:t xml:space="preserve"> autobusu, który został udostępniony przez</w:t>
      </w:r>
      <w:r w:rsidRPr="00395073">
        <w:t xml:space="preserve"> Wykonawc</w:t>
      </w:r>
      <w:r>
        <w:t>ę</w:t>
      </w:r>
      <w:r w:rsidRPr="00395073">
        <w:t xml:space="preserve"> do przeprowadzeni</w:t>
      </w:r>
      <w:r>
        <w:t>a testów urządzeń i </w:t>
      </w:r>
      <w:r w:rsidRPr="00395073">
        <w:t xml:space="preserve">systemów elektronicznych u Zamawiającego, zgodnie z ustaleniami §3 ust.12. </w:t>
      </w:r>
    </w:p>
  </w:footnote>
  <w:footnote w:id="4">
    <w:p w14:paraId="2893DFB7" w14:textId="77777777" w:rsidR="00781E8C" w:rsidRDefault="00781E8C" w:rsidP="00781E8C">
      <w:pPr>
        <w:pStyle w:val="Tekstprzypisudolnego"/>
      </w:pPr>
      <w:r w:rsidRPr="00A5636C">
        <w:rPr>
          <w:rStyle w:val="Odwoanieprzypisudolnego"/>
        </w:rPr>
        <w:footnoteRef/>
      </w:r>
      <w:r w:rsidRPr="00A5636C">
        <w:t xml:space="preserve"> daty w harmonogramie będą wyliczone na podstawie terminów dostawy w ofercie, określonych w tygodniach w odniesieniu do daty podpisania niniejszej umowy oraz dostosowane do liczby oraz układu dni roboczych i dni świątecznych w danym tygodniu, z uwzględnieniem zapisów zawartych w ust. 4.</w:t>
      </w:r>
    </w:p>
  </w:footnote>
  <w:footnote w:id="5">
    <w:p w14:paraId="4BFA2E32" w14:textId="77777777" w:rsidR="00781E8C" w:rsidRPr="003A4DAB" w:rsidRDefault="00781E8C" w:rsidP="00781E8C">
      <w:pPr>
        <w:pStyle w:val="Tekstprzypisudolnego"/>
      </w:pPr>
      <w:r w:rsidRPr="003A4DAB">
        <w:rPr>
          <w:rStyle w:val="Odwoanieprzypisudolnego"/>
        </w:rPr>
        <w:footnoteRef/>
      </w:r>
      <w:r w:rsidRPr="003A4DAB">
        <w:t xml:space="preserve"> zapis ust. 2 dotyczy oferenta krajowego i zagranicznego mającego siedzibę w państwie nie będącym stroną Konwencji Wiedeńskiej</w:t>
      </w:r>
    </w:p>
  </w:footnote>
  <w:footnote w:id="6">
    <w:p w14:paraId="57CB0F47" w14:textId="77777777" w:rsidR="00781E8C" w:rsidRPr="003A4DAB" w:rsidRDefault="00781E8C" w:rsidP="00781E8C">
      <w:pPr>
        <w:pStyle w:val="Tekstprzypisudolnego"/>
      </w:pPr>
      <w:r w:rsidRPr="003A4DAB">
        <w:rPr>
          <w:rStyle w:val="Odwoanieprzypisudolnego"/>
        </w:rPr>
        <w:footnoteRef/>
      </w:r>
      <w:r w:rsidRPr="003A4DAB">
        <w:t xml:space="preserve"> zapis ust. 3 dotyczy oferenta zagranicznego mającego siedzibę w państwie będącym stroną Konwencji Wiedeńskiej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376B"/>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131184"/>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CE64B89"/>
    <w:multiLevelType w:val="hybridMultilevel"/>
    <w:tmpl w:val="3AAC22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EF5493E"/>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0D25AA"/>
    <w:multiLevelType w:val="singleLevel"/>
    <w:tmpl w:val="67DA8ABE"/>
    <w:lvl w:ilvl="0">
      <w:start w:val="1"/>
      <w:numFmt w:val="decimal"/>
      <w:lvlText w:val="%1."/>
      <w:legacy w:legacy="1" w:legacySpace="0" w:legacyIndent="283"/>
      <w:lvlJc w:val="left"/>
      <w:pPr>
        <w:ind w:left="283" w:hanging="283"/>
      </w:pPr>
    </w:lvl>
  </w:abstractNum>
  <w:abstractNum w:abstractNumId="5" w15:restartNumberingAfterBreak="0">
    <w:nsid w:val="46EC0DDE"/>
    <w:multiLevelType w:val="multilevel"/>
    <w:tmpl w:val="B6D0FD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9B44003"/>
    <w:multiLevelType w:val="hybridMultilevel"/>
    <w:tmpl w:val="41CCAE4C"/>
    <w:lvl w:ilvl="0" w:tplc="839EA862">
      <w:start w:val="1"/>
      <w:numFmt w:val="decimal"/>
      <w:lvlText w:val="9.%1."/>
      <w:lvlJc w:val="left"/>
      <w:pPr>
        <w:ind w:left="1080" w:hanging="360"/>
      </w:pPr>
      <w:rPr>
        <w:rFonts w:hint="default"/>
      </w:rPr>
    </w:lvl>
    <w:lvl w:ilvl="1" w:tplc="839EA862">
      <w:start w:val="1"/>
      <w:numFmt w:val="decimal"/>
      <w:lvlText w:val="9.%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6083519"/>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BCA176B"/>
    <w:multiLevelType w:val="multilevel"/>
    <w:tmpl w:val="383E2E4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15" w:hanging="69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DF25364"/>
    <w:multiLevelType w:val="hybridMultilevel"/>
    <w:tmpl w:val="111E25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5F70332"/>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6BC2472F"/>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6BC4E20"/>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FE65D0A"/>
    <w:multiLevelType w:val="hybridMultilevel"/>
    <w:tmpl w:val="1E6220AC"/>
    <w:lvl w:ilvl="0" w:tplc="D4961D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1940176">
    <w:abstractNumId w:val="4"/>
  </w:num>
  <w:num w:numId="2" w16cid:durableId="2016954648">
    <w:abstractNumId w:val="4"/>
    <w:lvlOverride w:ilvl="0">
      <w:lvl w:ilvl="0">
        <w:start w:val="1"/>
        <w:numFmt w:val="decimal"/>
        <w:lvlText w:val="%1."/>
        <w:lvlJc w:val="left"/>
        <w:pPr>
          <w:ind w:left="360" w:hanging="360"/>
        </w:pPr>
      </w:lvl>
    </w:lvlOverride>
  </w:num>
  <w:num w:numId="3" w16cid:durableId="1490556076">
    <w:abstractNumId w:val="3"/>
  </w:num>
  <w:num w:numId="4" w16cid:durableId="1110472654">
    <w:abstractNumId w:val="0"/>
  </w:num>
  <w:num w:numId="5" w16cid:durableId="88935575">
    <w:abstractNumId w:val="12"/>
  </w:num>
  <w:num w:numId="6" w16cid:durableId="2032219077">
    <w:abstractNumId w:val="10"/>
  </w:num>
  <w:num w:numId="7" w16cid:durableId="1054815736">
    <w:abstractNumId w:val="8"/>
  </w:num>
  <w:num w:numId="8" w16cid:durableId="1581981721">
    <w:abstractNumId w:val="5"/>
  </w:num>
  <w:num w:numId="9" w16cid:durableId="36860238">
    <w:abstractNumId w:val="7"/>
  </w:num>
  <w:num w:numId="10" w16cid:durableId="1156645507">
    <w:abstractNumId w:val="9"/>
  </w:num>
  <w:num w:numId="11" w16cid:durableId="622883251">
    <w:abstractNumId w:val="11"/>
  </w:num>
  <w:num w:numId="12" w16cid:durableId="519438914">
    <w:abstractNumId w:val="1"/>
  </w:num>
  <w:num w:numId="13" w16cid:durableId="1703745323">
    <w:abstractNumId w:val="6"/>
  </w:num>
  <w:num w:numId="14" w16cid:durableId="798836002">
    <w:abstractNumId w:val="13"/>
  </w:num>
  <w:num w:numId="15" w16cid:durableId="13518822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am Bartosinski">
    <w15:presenceInfo w15:providerId="AD" w15:userId="S::Adam.Bartosinski@mza.waw.pl::04b37c0e-fdb3-46c4-99d0-a341687e69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5E7"/>
    <w:rsid w:val="00194E66"/>
    <w:rsid w:val="00194FCD"/>
    <w:rsid w:val="002356CE"/>
    <w:rsid w:val="00276BDF"/>
    <w:rsid w:val="00287408"/>
    <w:rsid w:val="002C23C4"/>
    <w:rsid w:val="002D078E"/>
    <w:rsid w:val="003C2211"/>
    <w:rsid w:val="003E5DDA"/>
    <w:rsid w:val="004169E2"/>
    <w:rsid w:val="004F33BC"/>
    <w:rsid w:val="00513E71"/>
    <w:rsid w:val="00525135"/>
    <w:rsid w:val="00562AD0"/>
    <w:rsid w:val="005A35E7"/>
    <w:rsid w:val="00643403"/>
    <w:rsid w:val="006D4F07"/>
    <w:rsid w:val="006E0FB7"/>
    <w:rsid w:val="00781E8C"/>
    <w:rsid w:val="007A78F2"/>
    <w:rsid w:val="007F2443"/>
    <w:rsid w:val="00824EAC"/>
    <w:rsid w:val="008B6705"/>
    <w:rsid w:val="008C6354"/>
    <w:rsid w:val="008F3FEF"/>
    <w:rsid w:val="009B18F4"/>
    <w:rsid w:val="009B5D2F"/>
    <w:rsid w:val="00BB1F44"/>
    <w:rsid w:val="00BB6D2E"/>
    <w:rsid w:val="00BC20F8"/>
    <w:rsid w:val="00C16995"/>
    <w:rsid w:val="00C54FF5"/>
    <w:rsid w:val="00CB67FA"/>
    <w:rsid w:val="00CB6DF1"/>
    <w:rsid w:val="00CC3634"/>
    <w:rsid w:val="00D22044"/>
    <w:rsid w:val="00D247ED"/>
    <w:rsid w:val="00D72E39"/>
    <w:rsid w:val="00D93BBC"/>
    <w:rsid w:val="00EB1ED7"/>
    <w:rsid w:val="00F01A52"/>
    <w:rsid w:val="00FD6201"/>
    <w:rsid w:val="00FF0B00"/>
    <w:rsid w:val="00FF7C7A"/>
    <w:rsid w:val="010748C0"/>
    <w:rsid w:val="012AF720"/>
    <w:rsid w:val="0315335D"/>
    <w:rsid w:val="0F3BD0D6"/>
    <w:rsid w:val="1AF78001"/>
    <w:rsid w:val="1C074DD8"/>
    <w:rsid w:val="1D9C7C5E"/>
    <w:rsid w:val="1F4B8612"/>
    <w:rsid w:val="28760462"/>
    <w:rsid w:val="3AC8EF46"/>
    <w:rsid w:val="3EA52554"/>
    <w:rsid w:val="4A45FDEA"/>
    <w:rsid w:val="4C24DBAF"/>
    <w:rsid w:val="4F40B369"/>
    <w:rsid w:val="691AFAF3"/>
    <w:rsid w:val="6ABC6C4A"/>
    <w:rsid w:val="718791AC"/>
    <w:rsid w:val="7553ABD9"/>
    <w:rsid w:val="75598D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91B1"/>
  <w15:chartTrackingRefBased/>
  <w15:docId w15:val="{60A05CD1-34DE-413F-9223-106994B5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A35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A35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A35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A35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A35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A35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35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35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35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35E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A35E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A35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A35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A35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A35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35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35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35E7"/>
    <w:rPr>
      <w:rFonts w:eastAsiaTheme="majorEastAsia" w:cstheme="majorBidi"/>
      <w:color w:val="272727" w:themeColor="text1" w:themeTint="D8"/>
    </w:rPr>
  </w:style>
  <w:style w:type="paragraph" w:styleId="Tytu">
    <w:name w:val="Title"/>
    <w:basedOn w:val="Normalny"/>
    <w:next w:val="Normalny"/>
    <w:link w:val="TytuZnak"/>
    <w:uiPriority w:val="10"/>
    <w:qFormat/>
    <w:rsid w:val="005A3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35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35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35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35E7"/>
    <w:pPr>
      <w:spacing w:before="160"/>
      <w:jc w:val="center"/>
    </w:pPr>
    <w:rPr>
      <w:i/>
      <w:iCs/>
      <w:color w:val="404040" w:themeColor="text1" w:themeTint="BF"/>
    </w:rPr>
  </w:style>
  <w:style w:type="character" w:customStyle="1" w:styleId="CytatZnak">
    <w:name w:val="Cytat Znak"/>
    <w:basedOn w:val="Domylnaczcionkaakapitu"/>
    <w:link w:val="Cytat"/>
    <w:uiPriority w:val="29"/>
    <w:rsid w:val="005A35E7"/>
    <w:rPr>
      <w:i/>
      <w:iCs/>
      <w:color w:val="404040" w:themeColor="text1" w:themeTint="BF"/>
    </w:rPr>
  </w:style>
  <w:style w:type="paragraph" w:styleId="Akapitzlist">
    <w:name w:val="List Paragraph"/>
    <w:basedOn w:val="Normalny"/>
    <w:uiPriority w:val="34"/>
    <w:qFormat/>
    <w:rsid w:val="005A35E7"/>
    <w:pPr>
      <w:ind w:left="720"/>
      <w:contextualSpacing/>
    </w:pPr>
  </w:style>
  <w:style w:type="character" w:styleId="Wyrnienieintensywne">
    <w:name w:val="Intense Emphasis"/>
    <w:basedOn w:val="Domylnaczcionkaakapitu"/>
    <w:uiPriority w:val="21"/>
    <w:qFormat/>
    <w:rsid w:val="005A35E7"/>
    <w:rPr>
      <w:i/>
      <w:iCs/>
      <w:color w:val="0F4761" w:themeColor="accent1" w:themeShade="BF"/>
    </w:rPr>
  </w:style>
  <w:style w:type="paragraph" w:styleId="Cytatintensywny">
    <w:name w:val="Intense Quote"/>
    <w:basedOn w:val="Normalny"/>
    <w:next w:val="Normalny"/>
    <w:link w:val="CytatintensywnyZnak"/>
    <w:uiPriority w:val="30"/>
    <w:qFormat/>
    <w:rsid w:val="005A3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A35E7"/>
    <w:rPr>
      <w:i/>
      <w:iCs/>
      <w:color w:val="0F4761" w:themeColor="accent1" w:themeShade="BF"/>
    </w:rPr>
  </w:style>
  <w:style w:type="character" w:styleId="Odwoanieintensywne">
    <w:name w:val="Intense Reference"/>
    <w:basedOn w:val="Domylnaczcionkaakapitu"/>
    <w:uiPriority w:val="32"/>
    <w:qFormat/>
    <w:rsid w:val="005A35E7"/>
    <w:rPr>
      <w:b/>
      <w:bCs/>
      <w:smallCaps/>
      <w:color w:val="0F4761" w:themeColor="accent1" w:themeShade="BF"/>
      <w:spacing w:val="5"/>
    </w:rPr>
  </w:style>
  <w:style w:type="paragraph" w:styleId="Tekstprzypisudolnego">
    <w:name w:val="footnote text"/>
    <w:basedOn w:val="Normalny"/>
    <w:link w:val="TekstprzypisudolnegoZnak"/>
    <w:unhideWhenUsed/>
    <w:rsid w:val="00781E8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781E8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781E8C"/>
    <w:rPr>
      <w:vertAlign w:val="superscript"/>
    </w:rPr>
  </w:style>
  <w:style w:type="paragraph" w:styleId="Nagwek">
    <w:name w:val="header"/>
    <w:basedOn w:val="Normalny"/>
    <w:link w:val="NagwekZnak"/>
    <w:uiPriority w:val="99"/>
    <w:semiHidden/>
    <w:unhideWhenUsed/>
    <w:rsid w:val="004169E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169E2"/>
  </w:style>
  <w:style w:type="paragraph" w:styleId="Stopka">
    <w:name w:val="footer"/>
    <w:basedOn w:val="Normalny"/>
    <w:link w:val="StopkaZnak"/>
    <w:uiPriority w:val="99"/>
    <w:semiHidden/>
    <w:unhideWhenUsed/>
    <w:rsid w:val="004169E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169E2"/>
  </w:style>
  <w:style w:type="paragraph" w:styleId="Poprawka">
    <w:name w:val="Revision"/>
    <w:hidden/>
    <w:uiPriority w:val="99"/>
    <w:semiHidden/>
    <w:rsid w:val="002356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6971</Words>
  <Characters>41831</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dc:description/>
  <cp:lastModifiedBy>Adam Bartosinski</cp:lastModifiedBy>
  <cp:revision>27</cp:revision>
  <dcterms:created xsi:type="dcterms:W3CDTF">2024-05-23T07:13:00Z</dcterms:created>
  <dcterms:modified xsi:type="dcterms:W3CDTF">2024-10-01T06:06:00Z</dcterms:modified>
</cp:coreProperties>
</file>